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D9" w:rsidRDefault="00A34BD9" w:rsidP="006D1C8F">
      <w:pPr>
        <w:ind w:left="210" w:hangingChars="100" w:hanging="210"/>
        <w:rPr>
          <w:szCs w:val="20"/>
        </w:rPr>
      </w:pPr>
      <w:bookmarkStart w:id="0" w:name="_GoBack"/>
      <w:bookmarkEnd w:id="0"/>
      <w:r w:rsidRPr="0013248A">
        <w:rPr>
          <w:rFonts w:hint="eastAsia"/>
          <w:szCs w:val="20"/>
        </w:rPr>
        <w:t>付</w:t>
      </w:r>
      <w:r>
        <w:rPr>
          <w:szCs w:val="20"/>
        </w:rPr>
        <w:t>2-2</w:t>
      </w:r>
      <w:r w:rsidRPr="0013248A">
        <w:rPr>
          <w:rFonts w:hint="eastAsia"/>
          <w:szCs w:val="20"/>
        </w:rPr>
        <w:t>：</w:t>
      </w:r>
    </w:p>
    <w:p w:rsidR="00A34BD9" w:rsidRPr="00C514F2" w:rsidRDefault="00A34BD9" w:rsidP="00C514F2">
      <w:pPr>
        <w:rPr>
          <w:spacing w:val="-2"/>
          <w:szCs w:val="20"/>
        </w:rPr>
      </w:pPr>
      <w:r w:rsidRPr="00C514F2">
        <w:rPr>
          <w:rFonts w:hint="eastAsia"/>
          <w:spacing w:val="-2"/>
          <w:szCs w:val="20"/>
        </w:rPr>
        <w:t>共通フレーム</w:t>
      </w:r>
      <w:r w:rsidRPr="00C514F2">
        <w:rPr>
          <w:spacing w:val="-2"/>
          <w:szCs w:val="20"/>
        </w:rPr>
        <w:t>2013</w:t>
      </w:r>
      <w:r w:rsidRPr="00C514F2">
        <w:rPr>
          <w:rFonts w:hint="eastAsia"/>
          <w:spacing w:val="-2"/>
          <w:szCs w:val="20"/>
        </w:rPr>
        <w:t>，共通フレーム</w:t>
      </w:r>
      <w:r w:rsidRPr="00C514F2">
        <w:rPr>
          <w:spacing w:val="-2"/>
          <w:szCs w:val="20"/>
        </w:rPr>
        <w:t>2007</w:t>
      </w:r>
      <w:r>
        <w:rPr>
          <w:spacing w:val="-2"/>
          <w:szCs w:val="20"/>
        </w:rPr>
        <w:t>(</w:t>
      </w:r>
      <w:r>
        <w:rPr>
          <w:rFonts w:hint="eastAsia"/>
          <w:spacing w:val="-2"/>
          <w:szCs w:val="20"/>
        </w:rPr>
        <w:t>第</w:t>
      </w:r>
      <w:r>
        <w:rPr>
          <w:spacing w:val="-2"/>
          <w:szCs w:val="20"/>
        </w:rPr>
        <w:t>2</w:t>
      </w:r>
      <w:r w:rsidRPr="00C514F2">
        <w:rPr>
          <w:rFonts w:hint="eastAsia"/>
          <w:spacing w:val="-2"/>
          <w:szCs w:val="20"/>
        </w:rPr>
        <w:t>版</w:t>
      </w:r>
      <w:r>
        <w:rPr>
          <w:spacing w:val="-2"/>
          <w:szCs w:val="20"/>
        </w:rPr>
        <w:t>)</w:t>
      </w:r>
      <w:r w:rsidRPr="00C514F2">
        <w:rPr>
          <w:rFonts w:hint="eastAsia"/>
          <w:spacing w:val="-2"/>
          <w:szCs w:val="20"/>
        </w:rPr>
        <w:t>と</w:t>
      </w:r>
      <w:r w:rsidRPr="00C514F2">
        <w:rPr>
          <w:spacing w:val="-2"/>
          <w:szCs w:val="20"/>
        </w:rPr>
        <w:t>ISO/IEC 12207:2008</w:t>
      </w:r>
      <w:r w:rsidRPr="00C514F2">
        <w:rPr>
          <w:rFonts w:hint="eastAsia"/>
          <w:spacing w:val="-2"/>
          <w:szCs w:val="20"/>
        </w:rPr>
        <w:t>（</w:t>
      </w:r>
      <w:r w:rsidRPr="00C514F2">
        <w:rPr>
          <w:spacing w:val="-2"/>
          <w:szCs w:val="20"/>
        </w:rPr>
        <w:t>JIS X0160:2012</w:t>
      </w:r>
      <w:r w:rsidRPr="00C514F2">
        <w:rPr>
          <w:rFonts w:hint="eastAsia"/>
          <w:spacing w:val="-2"/>
          <w:szCs w:val="20"/>
        </w:rPr>
        <w:t>）の対比</w:t>
      </w:r>
    </w:p>
    <w:p w:rsidR="00A34BD9" w:rsidRPr="0013248A" w:rsidRDefault="00A34BD9" w:rsidP="00B632BA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946"/>
        <w:gridCol w:w="2084"/>
        <w:gridCol w:w="779"/>
        <w:gridCol w:w="2220"/>
        <w:gridCol w:w="1113"/>
        <w:gridCol w:w="2154"/>
      </w:tblGrid>
      <w:tr w:rsidR="00A34BD9" w:rsidRPr="00D875D9" w:rsidTr="00DA6DB9">
        <w:trPr>
          <w:cantSplit/>
          <w:tblHeader/>
        </w:trPr>
        <w:tc>
          <w:tcPr>
            <w:tcW w:w="0" w:type="auto"/>
            <w:gridSpan w:val="2"/>
            <w:shd w:val="clear" w:color="auto" w:fill="DAEEF3"/>
            <w:noWrap/>
          </w:tcPr>
          <w:p w:rsidR="00A34BD9" w:rsidRPr="00DA6DB9" w:rsidRDefault="00A34BD9" w:rsidP="00DA6DB9">
            <w:pPr>
              <w:snapToGrid w:val="0"/>
              <w:jc w:val="center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共通フレーム</w:t>
            </w:r>
            <w:r w:rsidRPr="00DA6DB9">
              <w:rPr>
                <w:sz w:val="20"/>
                <w:szCs w:val="20"/>
              </w:rPr>
              <w:t>2013</w:t>
            </w:r>
          </w:p>
        </w:tc>
        <w:tc>
          <w:tcPr>
            <w:tcW w:w="0" w:type="auto"/>
            <w:gridSpan w:val="2"/>
            <w:shd w:val="clear" w:color="auto" w:fill="DAEEF3"/>
            <w:noWrap/>
          </w:tcPr>
          <w:p w:rsidR="00A34BD9" w:rsidRPr="00DA6DB9" w:rsidRDefault="00A34BD9" w:rsidP="00DA6DB9">
            <w:pPr>
              <w:snapToGrid w:val="0"/>
              <w:jc w:val="center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共通フレーム</w:t>
            </w:r>
            <w:r w:rsidRPr="00DA6DB9">
              <w:rPr>
                <w:sz w:val="20"/>
                <w:szCs w:val="20"/>
              </w:rPr>
              <w:t>2007</w:t>
            </w:r>
          </w:p>
        </w:tc>
        <w:tc>
          <w:tcPr>
            <w:tcW w:w="0" w:type="auto"/>
            <w:gridSpan w:val="2"/>
            <w:shd w:val="clear" w:color="auto" w:fill="DAEEF3"/>
            <w:noWrap/>
          </w:tcPr>
          <w:p w:rsidR="00A34BD9" w:rsidRPr="00DA6DB9" w:rsidRDefault="00A34BD9" w:rsidP="00DA6DB9">
            <w:pPr>
              <w:snapToGrid w:val="0"/>
              <w:jc w:val="center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JIS X0160:2012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合意プロセス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主ライフサイクルプロセス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合意プロセス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取得の準備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構想又はニーズの記述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概念又はニーズの記述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システム要件，ソフトウェア要件の定義と分析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システム要件の定義と分析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システム要件，ソフトウェア要件の定義と分析の委託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システム要件定義の依頼と結果の承認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システム要件，ソフトウェア要件の承認権限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ソフトウェア要件の定義と分析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テクニカルプロセスの使用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企画プロセス，要件定義プロセス，開発プロセスの使用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選択肢の検討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選択肢の検討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取得条件の確認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取得条件の確認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取得計画の作成と実行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取得計画の作成と実行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受入れ戦略及び条件の定義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受入れ方針及び条件の定義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提案依頼書の準備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対象プロセスの決定とテーラリング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修整</w:t>
            </w:r>
            <w:r w:rsidRPr="00DA6DB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対象プロセスの決定と修整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レビュー及び監査実施時期の設定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共同レビュー及び監査実施時期の定義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要件の提示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要求事項の提示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取得の通知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6.1.1.3.2.1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供給者の選定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契約準備及び更新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供給者の選定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供給者選定手順の確立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供給者選択手順の確立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供給者の選定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契約の合意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テーラリング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修整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への他者の参加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修整への他者の参加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供給者との契約準備及び交渉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供給者との契約準備及び交渉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責任分担の決定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責任分担の決定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供給者との契約締結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供給者との契約締結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契約変更の管理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契約変更の管理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6.1.1.3.4.3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sz w:val="20"/>
                <w:szCs w:val="20"/>
              </w:rPr>
              <w:t>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合意の監視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合意の監視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sz w:val="20"/>
                <w:szCs w:val="20"/>
              </w:rPr>
              <w:t>1.1.5.1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5929D9" w:rsidRDefault="005929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共同</w:t>
            </w:r>
            <w:r w:rsidR="00A34BD9" w:rsidRPr="005929D9">
              <w:rPr>
                <w:rFonts w:hint="eastAsia"/>
                <w:sz w:val="20"/>
                <w:szCs w:val="20"/>
              </w:rPr>
              <w:t>レビューと監査による監視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共同レビューと監査による監視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6.1.1.3.5.1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供給者への協力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供給者への協力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取得者の受入れ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受入れ及び完了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取得者の受入れ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6.1.1.3.6.2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受入れの終了</w:t>
            </w:r>
          </w:p>
          <w:p w:rsidR="00A34BD9" w:rsidRPr="00DA6DB9" w:rsidRDefault="00A34BD9" w:rsidP="006344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受入れの終了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1.1.6.4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受入れ後の構成管理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受入れ後の構成管理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6.1.1.3.6.3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取得プロセスの終了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取得プロセスの終了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1.1.7.1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対価の支払い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6.1.1.3.7.1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供給の機会の判別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供給の機会の判別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供給機会の確認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6.1.2.3.1.1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供給者の提案依頼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供給者の提案依頼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提案依頼書の要件のレビュー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提案依頼書の要求レビュー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入札又は契約受入れの決定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入札又は契約受入れの決定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提案書の用意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提案書の用意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提案書の準備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契約締結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契約の合意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契約内容の文書化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契約内容の文書化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責任分担の決定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責任分担の決定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交渉と契約締結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交渉と契約締結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契約変更の要請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契約変更の要求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契約の実行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取得要件のレビュー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取得要求事項のレビュー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ライフサイクルモデルの選択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ライフサイクルモデルの選択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計画に対する要件の確定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計画に対する要求事項の確定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供給方法の選択肢の検討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供給方法の選択肢の検討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プロジェクト管理計画の具体化と実施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実行及び管理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プロジェクト管理計画の具体化と実行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進捗及び品質の管理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進捗及び品質の管理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外部委託先の管理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外部委託先の管理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検証，妥当性確認又はテストの代行者との協調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検証，妥当性確認又はテストの代行者との協調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他の関係者との協調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他の関係者との協調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取得者との調整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取得者との調整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検証及び妥当性確認の実施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検証及び妥当性確認の実施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取得者への報告の準備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取得者への報告の準備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取得者の設備視察の容認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取得者の設備視察の容認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品質保証活動の実施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品質保証活動の実施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6.1.2.3.4.17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製品・サービスの納入及び支援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納入及び完了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製品・サービスの納入及び支援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1.2.6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供給プロセスの終了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供給プロセスの終了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対価の受領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1.2.6.2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供給の責務の終了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6.1.2.3.6.2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合意・契約の変更管理プロセス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契約変更管理プロセス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sz w:val="20"/>
                <w:szCs w:val="20"/>
              </w:rPr>
              <w:t>1.3.1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プロセスの準備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5929D9" w:rsidRDefault="00A34BD9" w:rsidP="005929D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契約の変更管理に</w:t>
            </w:r>
            <w:r w:rsidR="005929D9" w:rsidRPr="005929D9">
              <w:rPr>
                <w:rFonts w:hint="eastAsia"/>
                <w:sz w:val="20"/>
                <w:szCs w:val="20"/>
              </w:rPr>
              <w:t>係る協議</w:t>
            </w:r>
            <w:r w:rsidRPr="005929D9">
              <w:rPr>
                <w:rFonts w:hint="eastAsia"/>
                <w:sz w:val="20"/>
                <w:szCs w:val="20"/>
              </w:rPr>
              <w:t>の場の設置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sz w:val="20"/>
                <w:szCs w:val="20"/>
              </w:rPr>
              <w:t>1.3.1.1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契約の変更管理にかかわる協議の場の設置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契約の変更管理手続きの制定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契約の変更管理手続きの制定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契約変更依頼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契約の変更要求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契約変更依頼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契約の変更要求の文書化と提示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契約の変更要求の文書化と提示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変更の影響の調査及び分析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影響の調査分析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変更の影響の調査及び分析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影響の調査分析の根拠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影響の調査分析の根拠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協議の実施及び合意の形成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協議の実施と合意の形成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協議の実施及び合意の形成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協議の実施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協議の実施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承認レベルのエスカレーションと合意の形成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承認レベルのエスカレーションと合意の形成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契約の修正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C2738A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rFonts w:hint="eastAsia"/>
                <w:color w:val="000000"/>
                <w:sz w:val="20"/>
                <w:szCs w:val="20"/>
              </w:rPr>
              <w:t>契約の修正</w:t>
            </w:r>
            <w:r w:rsidRPr="00DA6DB9">
              <w:rPr>
                <w:color w:val="000000"/>
                <w:sz w:val="20"/>
                <w:szCs w:val="20"/>
              </w:rPr>
              <w:br/>
            </w:r>
            <w:r w:rsidRPr="00DA6DB9"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DA6DB9">
              <w:rPr>
                <w:color w:val="000000"/>
                <w:sz w:val="20"/>
                <w:szCs w:val="20"/>
              </w:rPr>
              <w:t>modification</w:t>
            </w:r>
            <w:r w:rsidRPr="00DA6DB9"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ベースラインの変更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基準線（ベースライン）の変更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関係者への周知徹底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1.3.5.3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関係者への周知徹底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  <w:r w:rsidRPr="00DA6DB9">
              <w:rPr>
                <w:color w:val="000000"/>
                <w:sz w:val="20"/>
                <w:szCs w:val="20"/>
              </w:rPr>
              <w:t>F.3.3.5.3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テクニカルプロセス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テクニカルプロセス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システム化構想の立案プロセス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必要な支援プロセスの組込み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経営上のニーズ，課題の確認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経営上のニーズ，課題の確認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事業環境，業務環境の調査分析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事業環境，業務環境の調査分析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現行業務，システムの調査分析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現行業務，システムの調査分析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情報技術動向の調査分析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情報技術動向の調査分析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対象となる業務の明確化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対象となる業務の明確化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業務の新全体像の作成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業務の新全体像の作成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対象の選定と投資目標の策定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対象の選定と投資目標の策定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2.1.1.3.1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システム化構想の文書化と承認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システム化構想の文書化と承認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2.1.1.3.2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システム化推進体制の確立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1.4.2.9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システム化推進体制の確立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システム化計画の立案プロセス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システム化計画の立案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システム化計画の基本要件の確認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システム化計画の基本要件の確認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対象業務の内容の確認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対象業務の内容の確認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対象業務のシステム課題の定義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対象業務のシステム課題の定義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対象システムの分析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対象システムの分析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適用情報技術の調査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適用情報技術の調査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業務モデルの作成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業務モデルの作成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システム化機能の整理とシステム方式の策定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システム化機能の整理とシステム方式の策定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付帯機能，付帯設備に対する基本方針の明確化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システム化に必要な付帯機能，付帯設備に対する基本方針の明確化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サービスレベルと品質に対する基本方針の明確化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サービスレベルと品質に対する基本方針の明確化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プロジェクトの目標設定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プロジェクトの目標設定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実現可能性の検討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実現可能性の検討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全体開発スケジュールの作成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全体開発スケジュールの作成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システム選定方針の策定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システム選定方針の策定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費用とシステム投資効果の予測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費用とシステム投資効果の予測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プロジェクト推進体制の策定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プロジェクト推進体制の策定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経営事業戦略，情報戦略及びシステム化構想との検証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経営事業戦略，情報戦略，システム化構想との検証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システム化計画の文書化と承認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システム化計画の作成と承認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2.1.2.3.2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プロジェクト計画の文書化と承認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1.4.3.18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プロジェクト計画の作成と承認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利害関係者要求事項定義プロセス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必要な支援プロセスの組込み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利害関係者の定義と役割の確認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要件合意及び承認ルールの決定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要件合意及び承認ルールの決定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要件定義プロセス実施計画の作成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利害関係者の識別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要求事項の識別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要件の抽出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利害関係者のニーズの識別と制約事項の定義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制約条件の定義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代表的活動順序の定義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利用者とシステム間の相互作用の識別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システムの使用が周辺に及ぼす影響への対処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組織及び業務環境要件の具体化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機能要件の定義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非機能要件の定義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スケジュールに関する要件の定義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実現可能性とリスクの検討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利害関係者要件の確認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導出要件</w:t>
            </w:r>
            <w:r w:rsidR="00BA2992">
              <w:rPr>
                <w:rFonts w:hint="eastAsia"/>
                <w:sz w:val="20"/>
                <w:szCs w:val="20"/>
              </w:rPr>
              <w:t>の</w:t>
            </w:r>
            <w:r w:rsidRPr="00DA6DB9">
              <w:rPr>
                <w:rFonts w:hint="eastAsia"/>
                <w:sz w:val="20"/>
                <w:szCs w:val="20"/>
              </w:rPr>
              <w:t>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1.5.3.1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要件の合意と承認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要求事項の合意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要件の問題解決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利害関係者へのフィードバック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要求事項の記録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2.2.6.2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要件の追跡可能性維持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6.4.1.3.5.2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システム開発プロセス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システム開発プロセス開始の準備プロセス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システム開発プロセス開始の準備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開発作業の組立て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必要な支援プロセスの組込み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開発環境の準備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システム開発プロセス実施計画の作成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非納入品目の使用の容認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非納入品目の使用の容認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システム要件定義プロセス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システム要件定義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システム要求事項分析プロセス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2.3.2.1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システム要件の定義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要求事項の仕様化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システム要件の評価及びレビュー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2.3.2.2.2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1.6.2.3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システム要件の共同レビューの実施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システム方式設計プロセス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システム方式設計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システム方式設計プロセス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システム方式の確立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6.4.3.3.1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システム方式の確立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システムの最上位レベルでの方式確立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システムの最上位レベルでの方式確立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利用者用文書（暫定版）の作成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利用者文書（暫定版）の作成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システム結合のためのテスト要件の定義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システム結合のためのテスト要求事項の定義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システム方式の評価及びレビュー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6.4.3.3.2.1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2.3.3.2.2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1.6.3.5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システム方式設計の共同レビューの実施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実装プロセス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実装プロセス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テスト準備及びシステム結合の評価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システム結合テストの評価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6.4.5.3.2.2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2.3.5.2.3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システム結合の共同レビュー実施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1.6.10.6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システム結合の共同レビュー実施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6.4.6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6.4.6.3.1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適格性確認テスト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6.4.6.3.1.1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6.4.6.3.1.2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システム適格性確認テストの共同レビューの実施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</w:t>
            </w:r>
            <w:r w:rsidRPr="00AF4511">
              <w:rPr>
                <w:rFonts w:hint="eastAsia"/>
              </w:rPr>
              <w:t>用</w:t>
            </w:r>
            <w:r w:rsidRPr="00DA6DB9">
              <w:rPr>
                <w:rFonts w:hint="eastAsia"/>
                <w:sz w:val="20"/>
                <w:szCs w:val="20"/>
              </w:rPr>
              <w:t>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6.4.6.3.1.3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納入可能なシステムの準備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各納入ソフトウェア製品の準備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6.4.6.3.1.4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2.3.6.1.7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運用，保守に引き継ぐシステムの準備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1.6.11.7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運用，保守に引き継ぐソフトウェア製品の準備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2.3.7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システム導入プロセス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システム導入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システム導入（インストール）計画の作成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2.3.7.1.2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システム導入の実施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システム受入れ支援プロセス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システム受入れ支援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取得者の受入れレビューと受入れテストの支援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2.3.8.1.2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2.3.8.1.3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取得者への教育訓練及び支援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ソフトウェア実装プロセス開始の準備プロセス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ソフトウェア実装戦略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開発作業の組み立て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開発環境の整備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ソフトウェア実装プロセスの実施計画作成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非納入品目の使用の容認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7.1.1.3.1.5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ソフトウェア要件定義プロセス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ソフトウェア要件定義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ソフトウェア要求事項分析プロセス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ソフトウェア要件定義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ソフトウェア要求事項分析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7.1.2.3.1.2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2.4.2.1.3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1.6.4.3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ソフトウェア要件の共同レビューの実施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7.1.2.3.1.3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ソフトウェア構造とコンポーネントの方式設計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ソフトウェア構造とコンポーネントの方式設計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各インタフェースの方式設計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外部，コンポーネント間の各インタフェースの方式設計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データベースの最上位レベルの設計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データベースの最上位レベルの設計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暫定版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利用者文書（暫定版）の作成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2.4.3.1.5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ソフトウェア結合のためのテスト要件の定義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ソフトウェア結合のためのテスト要求事項の定義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2.4.3.1.7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1.6.5.7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ソフトウェア方式設計の共同レビューの実施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7.1.3.3.1.7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ソフトウェアコンポーネントの詳細設計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ソフトウェアコンポーネントの詳細設計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ソフトウェアインタフェースの詳細設計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ソフトウェアインタフェースの詳細設計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データベースの詳細設計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データベースの詳細設計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ソフトウェアユニットのテスト要件の定義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ソフトウェアユニットのテスト要求事項の定義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ソフトウェア結合のためのテスト要件の更新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ソフトウェア結合のためのテスト要求事項の更新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ソフトウェア詳細設計及びテスト要件の評価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ソフトウェア詳細設計及びテスト要求事項の評価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2.4.4.1.8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1.6.6.8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ソフトウェア詳細設計の共同レビューの実施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7.1.4.3.1.8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ソフトウェア構築プロセス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ソフトウェアコード作成及びテスト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ソフトウェア構築プロセス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ソフトウェア構築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ソフトウェア構築</w:t>
            </w: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ソフトウェアユニットとデータベースの作成及びテスト手順とテストデータの作成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ソフトウェアユニットとデータベースの作成及びテスト手順とテストデータの作成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ソフトウェアユニットとデータベースのテストの実施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ソフトウェアユニットとデータベースのテストの実施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ソフトウェア結合テスト要件の更新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ソフトウェア結合テスト要求事項の更新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2.4.5.1.5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ソフトウェアコード及びテスト結果の評価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1.6.7.5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ソフトウェアコード及びテスト結果の評価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7.1.5.3.1.5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7.1.6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2.4.6.1.5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ソフトウェア結合テストの評価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2.4.6.1.6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ソフトウェア結合の共同レビュー実施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1.6.8.6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ソフトウェア結合の共同レビュー実施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7.1.6.3.1.6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利用者用文書の更新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ソフトウェア適格性確認テストの共同レビューの実施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2.4.7.1.6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納入ソフトウェア製品の準備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1.6.9.6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納入ソフトウェア製品の準備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7.1.7.3.1.5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6.4.7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6.4.7.3.1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インストール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インストール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6.4.7.3.1.1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2.4.8.1.2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1.6.12.2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ソフトウェア導入の実施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6.4.7.3.1.2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2.4.9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ソフトウェア受入れ支援プロセス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ソフトウェア受入れ支援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6.4.8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ソフトウェア受入れ支援プロセス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2.4.9.1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ソフトウェア受入れ支援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6.4.8.3.1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ソフトウェア受入れ支援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2.4.9.1.1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5929D9" w:rsidRDefault="00A34BD9" w:rsidP="005929D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取得者の受入れレビューと受入れテストの</w:t>
            </w:r>
            <w:r w:rsidR="005929D9">
              <w:rPr>
                <w:rFonts w:hint="eastAsia"/>
                <w:sz w:val="20"/>
                <w:szCs w:val="20"/>
              </w:rPr>
              <w:t>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取得者の受入れレビューと受入れテストの支援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6.4.8.3.1.1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2.4.9.1.2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ソフトウェア製品の納入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ソフトウェア製品の納入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6.4.8.3.1.2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2.4.9.1.3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取得者への教育訓練及び支援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1.6.13.3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取得者への教育訓練及び支援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6.4.8.3.1.3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ハードウェア実装プロセス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ソフトウェア保守プロセス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保守に必要な成果物の引き継ぎ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開発プロセスからの引き継ぎ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計画及び手続きの作成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計画及び手続きの作成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問題管理手続きの確立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問題管理手続きの確立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修正作業の管理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修正作業の管理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保守のための文書作成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保守のための文書作成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問題把握及び修正の分析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問題把握及び修正分析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問題及び修正（</w:t>
            </w:r>
            <w:r w:rsidRPr="00DA6DB9">
              <w:rPr>
                <w:sz w:val="20"/>
                <w:szCs w:val="20"/>
              </w:rPr>
              <w:t>modification</w:t>
            </w:r>
            <w:r w:rsidRPr="00DA6DB9">
              <w:rPr>
                <w:rFonts w:hint="eastAsia"/>
                <w:sz w:val="20"/>
                <w:szCs w:val="20"/>
              </w:rPr>
              <w:t>）の分析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問題報告又は修正依頼の分析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問題報告又は修正依頼の分析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2.6.2.2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問題の再現又は検証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問題の再現又は検証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修正実施の選択肢の用意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修正実施の選択肢の用意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修正案の承認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修正案の承認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修正（</w:t>
            </w:r>
            <w:r w:rsidRPr="00DA6DB9">
              <w:rPr>
                <w:sz w:val="20"/>
                <w:szCs w:val="20"/>
              </w:rPr>
              <w:t>modification</w:t>
            </w:r>
            <w:r w:rsidRPr="00DA6DB9">
              <w:rPr>
                <w:rFonts w:hint="eastAsia"/>
                <w:sz w:val="20"/>
                <w:szCs w:val="20"/>
              </w:rPr>
              <w:t>）の実施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分析と修正部分の決定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分析と修正部分の決定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購入パッケージの修正実施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保守レビュー及び／又は受入れ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保守レビュー及び受入れ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保守レビュー及び／又は受入れ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修正システムのレビュー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修正システムのレビュー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完了の承認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完了の承認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保守のための文書の更新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保守のための文書の更新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運用テスト及び移行の支援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運用テストの実施支援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移行の実施支援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</w:t>
            </w: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移行のためのソフトウェア製品及びデータ作成時の共通フレームの遵守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移行計画の文書化と検証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移行計画等の利用者への通知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新旧環境の並行運用と旧環境の停止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関係者全員への移行の通知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移行評価のためのレビュー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1.8.5.7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旧環境関連データの保持と安全性確保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6.4.10.3.5.7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運用・サービスプロセス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ソフトウェア運用プロセス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運用の準備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運用プロセス実施計画の作成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運用のための資産の引き継ぎ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運用のための資産の引き継ぎ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問題管理手続きの確立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問題管理手続きの確立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システム運用に係る事前調整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システム運用に係る事前調整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システム運用に係る作業手順の確立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システム運用に係る作業手順の確立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3.1.1.6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業務運用に係る事前調整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業務運用に係る事前調整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業務運用に係る作業手順の確立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業務運用に係る作業手順の確立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プロセス開始のためのレビュー実施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プロセス開始のためのレビュー実施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運用テスト及びサービスの提供開始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運用の開始及び終了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運用テスト結果の確認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運用テスト結果の確認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運用サービスの提供開始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システム運用の訓練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システム運用の訓練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業務及びシステムの移行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業務及びシステムの移行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移行のためのソフトウェア及びデータ作成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移行のためのソフトウェア製品及びデータ作成時の共通フレームの遵守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移行計画の文書化と検証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移行計画の文書化と検証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関係者全員への移行計画等の通知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関係者全員への移行計画等の通知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新旧環境の並行運用と旧環境の停止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新旧環境の並行運用と旧環境の停止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関係者全員への移行の通知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関係者全員への移行の通知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移行評価のためのレビュー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移行評価のためのレビュー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旧環境関連データの保持と安全性確保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旧環境関連データの保持と安全性確保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実運用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運用監視及び運用データの収集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問題の識別，記録及び解決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運用環境の改善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利用者教育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利用者教育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システム利用教育環境の構築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システム利用教育環境の構築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利用者への周知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利用者への周知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利用者の教育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利用者の教育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業務運用と利用者支援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業務運用と利用者支援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顧客支援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業務の運用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業務の運用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利用者の支援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3.1.6.3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保守プロセスへの引き継ぎ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保守プロセスへの引き継ぎ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運用上の問題解決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問題解決プロセスへの引き継ぎ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回避策の提供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回避策の提供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6.4.9.3.5.2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業務運用の評価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投資効果及び業務効果の評価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投資効果及び業務効果の評価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3.1.9.1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投資効果及び業務効果の評価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1.7.9.1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投資効果及び業務効果の評価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システム又はソフトウェア廃棄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ソフトウェア廃棄プロセス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システム又はソフトウェア廃棄計画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ソフトウェア廃棄計画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ソフトウェア廃棄の実行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廃棄計画等の利用者への通知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廃棄計画等の利用者への通知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新旧環境の並行運用と利用者の教育訓練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新旧ソフトウェア製品の並行運用と利用者の教育訓練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関係者全員への廃棄の通知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関係者全員への廃棄の通知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廃棄関連データの保持と安全性確保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1.8.6.5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廃棄関連データの保持と安全性確保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6.4.11.3.2.5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サービスマネジメントプロセス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サービス提供管理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サービスレベル管理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サービス継続及び可用性管理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サービスの予算業務及び会計業務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容量・能力管理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情報セキュリティ管理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関係管理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事業関係管理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供給者管理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解決管理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インシデント及びサービス要求管理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総合的制御管理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変更管理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3.3.4.3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リリース及び展開管理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支援プロセス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支援ライフサイクルプロセス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ソフトウェア支援プロセス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文書化管理プロセス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文書化プロセス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ソフトウェア文書化管理プロセス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設計及び作成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設計及び作成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設計及び作成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文書データの確認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文書データの確認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作成した文書のレビュー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作成した文書のレビュー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文書発行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文書発行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文書発行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文書の発行および配布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文書の発行及び配布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4.1.4.1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文書修正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2.1.4.1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文書修正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7.2.1.3.4.1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ソフトウェア品質保証プロセス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品質保証プロセスのテーラリング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修整</w:t>
            </w:r>
            <w:r w:rsidRPr="00DA6DB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品質保証プロセスの修整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関連プロセスとの調整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関連プロセスとの調整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取得者による記録の利用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取得者による記録の利用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責任者の権限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責任者の権限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製品の保証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製品及び関連文書の保証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製品及び関連文書の保証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契約要件の保証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契約要求事項の保証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プロセスの保証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ライフサイクルプロセスの保証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ライフサイクルプロセスの保証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開発環境，ライブラリの保証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開発環境，ライブラリの保証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要件の外部委託先への引き継ぎ保証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要求事項の外部委託先への引き継ぎ保証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取得者への支援及び協力の保証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取得者への支援及び協力の保証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製品及びプロセスの測定方法の保証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製品及びプロセスの測定方法の保証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要員の技術及び知識と教育訓練の保証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要員の技術及び知識と教育訓練の保証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品質システムの保証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品質マネジメントシステムの保証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品質システムの保証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4.2.4.1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JIS Q 9001 (ISO 9001) </w:t>
            </w:r>
            <w:r w:rsidRPr="00DA6DB9">
              <w:rPr>
                <w:rFonts w:hint="eastAsia"/>
                <w:sz w:val="20"/>
                <w:szCs w:val="20"/>
              </w:rPr>
              <w:t>の適用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2.3.4.1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JIS Q 9001 </w:t>
            </w:r>
            <w:r w:rsidRPr="00DA6DB9">
              <w:rPr>
                <w:rFonts w:hint="eastAsia"/>
                <w:sz w:val="20"/>
                <w:szCs w:val="20"/>
              </w:rPr>
              <w:t>（</w:t>
            </w:r>
            <w:r w:rsidRPr="00DA6DB9">
              <w:rPr>
                <w:sz w:val="20"/>
                <w:szCs w:val="20"/>
              </w:rPr>
              <w:t>ISO 9001</w:t>
            </w:r>
            <w:r w:rsidRPr="00DA6DB9">
              <w:rPr>
                <w:rFonts w:hint="eastAsia"/>
                <w:sz w:val="20"/>
                <w:szCs w:val="20"/>
              </w:rPr>
              <w:t>）</w:t>
            </w:r>
            <w:r w:rsidRPr="00DA6DB9">
              <w:rPr>
                <w:sz w:val="20"/>
                <w:szCs w:val="20"/>
              </w:rPr>
              <w:t xml:space="preserve"> </w:t>
            </w:r>
            <w:r w:rsidRPr="00DA6DB9">
              <w:rPr>
                <w:rFonts w:hint="eastAsia"/>
                <w:sz w:val="20"/>
                <w:szCs w:val="20"/>
              </w:rPr>
              <w:t>の適用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7.2.3.3.4.1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ソフトウェア検証プロセス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4.3.1.1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検証作業のレベル設定とプロジェクトの重大性評価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検証作業のレベル設定とプロジェクトの重大性評価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検証組織の選択と権限の付与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検証組織の選択と権限の付与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検証対象と検証活動の決定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検証対象と検証活動の決定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要件の検証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設計の検証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コードの検証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コードの検証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コードの検証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結合の検証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結合の検証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結合の検証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文書の検証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2.4.2.7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文書化の検証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7.2.4.3.2.5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文書の検証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ソフトウェア妥当性確認プロセス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妥当性確認作業の必要性判断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妥当性確認作業の必要性判断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妥当性確認組織の選択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妥当性確認組織の選択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資料の準備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資料の準備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テスト内容の適切性確認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テスト内容の適切性確認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テストの実施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</w:t>
            </w:r>
            <w:r w:rsidR="00BA2992">
              <w:rPr>
                <w:rFonts w:hint="eastAsia"/>
                <w:sz w:val="20"/>
                <w:szCs w:val="20"/>
              </w:rPr>
              <w:t>の</w:t>
            </w:r>
            <w:r w:rsidRPr="00DA6DB9">
              <w:rPr>
                <w:rFonts w:hint="eastAsia"/>
                <w:sz w:val="20"/>
                <w:szCs w:val="20"/>
              </w:rPr>
              <w:t>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妥当性確認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実環境でのテスト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2.5.2.5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実環境でのテスト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7.2.5.3.2.5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共同レビュープロセス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共同レビュープロセス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ソフトウェアレビュープロセス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レビュー実施時期の設定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レビューの実施時期の設定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レビュー実施の資源の合意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レビュー実施の資源の合意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レビュー事項の合意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レビュー事項の合意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問題点の記録と解決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問題点の記録と解決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レビュー結果の配布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レビュー結果の配布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対処項目の責任と終了基準の合意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対処項目の責任と終了基準の合意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プロジェクト管理レビュー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プロジェクト状況の評価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プロジェクト状況の評価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技術レビュー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技術レビュー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技術レビュー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4.5.3.1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技術レビュー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2.6.3.1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技術レビューの実施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7.2.6.3.3.1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4.6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ソフトウェア監査プロセス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監査の実施時期の設定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監査の実施時期の設定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監査者の選任と独立性の確保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監査者の選任と独立性の確保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監査資源の合意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2,7.1.3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監査資源の合意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監査計画の合意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監査計画の合意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問題点の記録と解決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問題点の記録と解決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監査結果と対応策の報告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監査結果と対応策の報告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監査結果と対応策の合意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監査結果と対応策の合意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ソフトウェア監査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4.6.2.1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2.7.2.1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7.2.7.3.2.1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7.2.8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ソフトウェア問題解決プロセス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7.2.8.3.1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7.2.8.3.1.1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7.2.8.3.2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問題解決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4.7.2.1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2.8.2.1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7.2.8.3.2.1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開始及び管理対象の定義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プロジェクトの開始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プロジェクトの要求の確立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実施プロセス要求事項の確立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プロジェクトの実現可能性の確認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実施プロセスの実現可能性の立証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プロジェクトの要求の変更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実施プロセス要求事項の変更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プロジェクト実行計画の策定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プロセス実行計画の策定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プロジェクト実行計画の共同レビューの実施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プロセス実行計画の共同レビューの実施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プロジェクトの始動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プロジェクトの始動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プロジェクト実施の承認の取得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資源の依頼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5.1.3.3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プロジェクト計画の実行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6.3.1.3.3.3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プロジェクトアセスメント及び制御プロセス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プロジェクトアセスメント及び制御プロセス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プロジェクトの監視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プロセス実行計画の開始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プロジェクトの監視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プロジェクト実行の監視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プロセス実行の監視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プロジェクトの制御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5.2.3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プロジェクトアセスメント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評価活動の保証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評価活動の保証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結果の評価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結果の評価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評価結果の共同レビューの実施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評価結果の共同レビューの実施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プロジェクトの終了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終了の決定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終了の決定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5.2.4.2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記録の保管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記録の点検及び保管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6.3.2.3.4.2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意思決定の計画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bottom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6.3.3.3.1 </w:t>
            </w:r>
            <w:r w:rsidRPr="00DA6DB9">
              <w:rPr>
                <w:rFonts w:hint="eastAsia"/>
                <w:sz w:val="20"/>
                <w:szCs w:val="20"/>
              </w:rPr>
              <w:t>意思決定の計画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意思決定戦略の定義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意思決定への当事者の参加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意思決定状況及びニーズの識別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意思決定の分析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意思決定戦略の選定及び達成基準の識別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代替行動の影響の評価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意思決定の追跡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意思決定の追跡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意思決定結果の追跡・評価・報告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5.3.3.2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記録の保存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6.3.3.3.3.2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リスク管理の計画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リスク管理の計画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リスク管理方針の定義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リスク管理プロセス実施者の役割及び責任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リスク管理プロセス実施の資源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リスク管理プロセスの評価と改善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リスクプロファイル管理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リスクプロファイル管理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リスク管理プロセスの背景の文書化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リスク閾値の文書化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リスクプロファイルの確立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リスクプロファイルの伝達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リスクの発生確率及び影響の見積り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リスク対応処置及び代替案の文書化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リスク処置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リスク処置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5.4.4.1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利害関係者への代替手段の提示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リスク処置の代替手段の実施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リスク処置行動の要否判断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リスク管理行動の実施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リスク監視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リスク状況の監視と評価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リスク処置の有効性の評価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リスクの継続監視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6.3.4.3.5.3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リスク情報の収集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リスク管理プロセスの定期レビュー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6.3.4.3.6.2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5.4.6.3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リスク関連情報の定期レビュー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6.3.4.3.6.3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構成管理戦略の定義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5929D9" w:rsidRDefault="00A34B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構成制御対象品</w:t>
            </w:r>
            <w:r w:rsidR="005929D9" w:rsidRPr="005929D9">
              <w:rPr>
                <w:rFonts w:hint="eastAsia"/>
                <w:sz w:val="20"/>
                <w:szCs w:val="20"/>
              </w:rPr>
              <w:t>目</w:t>
            </w:r>
            <w:r w:rsidRPr="005929D9">
              <w:rPr>
                <w:rFonts w:hint="eastAsia"/>
                <w:sz w:val="20"/>
                <w:szCs w:val="20"/>
              </w:rPr>
              <w:t>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構成管理の実行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構成情報の維持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5.5.2.2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構成ベースラインの確保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6.3.5.3.2.2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ソフトウェア構成管理プロセス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ソフトウェア構成管理プロセス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構成識別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構成識別体系の確立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構成識別体系の確立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構成制御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構成の変更管理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構成の変更管理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構成状態の記録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構成状況の記録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構成状態の記録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管理記録と状況報告の準備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管理記録と状況報告の準備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BA2992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</w:t>
            </w:r>
          </w:p>
          <w:p w:rsidR="00A34BD9" w:rsidRPr="00DA6DB9" w:rsidRDefault="00BA2992" w:rsidP="00DA6DB9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」</w:t>
            </w:r>
            <w:r w:rsidR="00A34BD9" w:rsidRPr="00DA6DB9">
              <w:rPr>
                <w:rFonts w:hint="eastAsia"/>
                <w:sz w:val="20"/>
                <w:szCs w:val="20"/>
              </w:rPr>
              <w:t>成品目の完整性の保証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構成品目の完全性の保証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リリース管理及び納入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リリース管理及び出荷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リリース管理及び納入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5.6.6.1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リリース及び出荷の制御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2.2.6.1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リリース及び出荷の制御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7.2.2.3.6.1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情報項目の定義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情報項目の権限及び責任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5.7.1.3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情報項目の権利・義務・確約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6.3.6.3.1.3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情報内容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データ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情報保守の定義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情報管理の実行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情報項目の入手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情報項目及び保管記録の維持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情報の検索と配布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正式文書の提供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情報の保管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5.7.2.6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情報の廃棄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6.3.6.3.2.6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測定責任の確立と維持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測定計画の策定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組織特性の記述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測定の計画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情報ニーズの識別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測定量の選択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測定手順の定義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評価基準の定義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資源の承認と提供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支援技術の取得及び展開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測定の実行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測定手順の関連プロセスへの統合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データの収集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データの分析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測定結果の文書化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測定値の評価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測定の評価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測定結果及び測定プロセスの評価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5.8.3.2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改善項目の識別と伝達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6.3.7.3.3.2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組織のプロジェクトイネーブリングプロセス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組織に関するライフサイクルプロセス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組織のプロジェクトイネーブリングプロセス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ライフサイクルモデル管理プロセス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改善プロセス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ライフサイクルモデル管理プロセス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プロセスの確立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プロセスの確立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プロセスの確立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プロセス標準の共同レビューの実施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プロセスのアセスメント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アセスメント手順の開発と適用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評価手順の開発と適用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プロセスの改善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プロセスデータの収集と活用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プロセス評価データの収集と活用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6.1.3.3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品質コストデータの収集，保守及び利用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3.3.3.3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品質費用データの収集，維持及び利用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6.2.1.3.3.3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6.2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環境整備プロセス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インフラストラクチャ確立計画の策定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環境構築計画の策定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インフラストラクチャ確立計画の共同レビューの実施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環境構築計画の共同レビューの実施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環境の構築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インフラストラクチャの確立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インフラストラクチャ構成計画の策定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環境構成計画の策定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インフラストラクチャ構成計画の共同レビューの実施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環境構成計画の共同レビューの実施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インフラストラクチャの導入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環境の導入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環境の維持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インフラストラクチャの保守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6.2.3.1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インフラストラクチャの保守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3.2.3.1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環境の維持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6.2.2.3.3.1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プロジェクトポートフォリオ管理プロセス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プロジェクトポートフォリオ管理プロセス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プロジェクトの開始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事業戦略及び行動計画との整合性確保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説明責任及び権限の定義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プロジェクト成果の設定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資源の割当て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プロジェクト間インタフェースの設定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報告・レビュールールの設定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プロジェクト実行開始の承認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6.2.3.3.1.7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ポートフォリオの評価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ポートフォリオの評価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進行中プロジェクトの評価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プロジェクトの継続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プロジェクトポートフォリオ管理プロセスの終了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プロジェクトポートフォリオ管理プロセスの終了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プロジェクトの取消し</w:t>
            </w:r>
            <w:r w:rsidRPr="00DA6DB9">
              <w:rPr>
                <w:sz w:val="20"/>
                <w:szCs w:val="20"/>
              </w:rPr>
              <w:t>/</w:t>
            </w:r>
            <w:r w:rsidRPr="00DA6DB9">
              <w:rPr>
                <w:rFonts w:hint="eastAsia"/>
                <w:sz w:val="20"/>
                <w:szCs w:val="20"/>
              </w:rPr>
              <w:t>中断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6.3.3.2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プロジェクトの終了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6.2.3.3.3.2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スキルの識別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スキルの識別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人的資源要求の定義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人的資源要求事項の定義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6.4.1.2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人的資源要求の共同レビューの実施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人的資源要求事項の共同レビューの実施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教育訓練及び知識の種類と水準の決定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スキルの開発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スキルの開発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知識基準の設定と教育訓練計画の策定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教育訓練マニュアルの準備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教育訓練マニュアルの準備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教育訓練の実施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スキルの取得及び提供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有資格要員の採用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スキルの取得及び提供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採用施策の確立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採用施策の確立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採用施策の共同レビューの実施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採用施策の共同レビューの実施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要員業績の評価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業績評価基準の設定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評価基準の設定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要員業績評価基準の共同レビューの実施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要員業績評価基準の共同レビューの実施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業績評価の実施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評価結果のフィードバック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評価結果のフィードバック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記録の作成と保守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記録の作成と維持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6.2.4.3.3.5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プロジェクトチーム要件の確立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プロジェクトチーム要件の定義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プロジェクトチーム要件の定義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プロジェクトチーム形成の実施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プロジェクトチームへの権限委譲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6.4.3.10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要員編成の準備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6.2.4.3.3.8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品質管理方針と手順の確立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組織の品質目標設定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組織の責任と目標設定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顧客満足度調査と記録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プロジェクト品質計画のレビュー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品質改善状況の監視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品質管理の是正処置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品質管理の是正処置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是正処置の判断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6.5.2.2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是正処置の完了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6.2.5.3.2.2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知識管理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知識管理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知識管理計画</w:t>
            </w:r>
          </w:p>
        </w:tc>
        <w:tc>
          <w:tcPr>
            <w:tcW w:w="0" w:type="auto"/>
            <w:tcBorders>
              <w:bottom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知識資産管理計画の立案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知識資産管理計画の共同レビューの実施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知識資産管理計画の共同レビューの実施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知識管理の仕組みの確立と維持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6.6.2.1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専門家のネットワーク確立と維持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専門家のネットワーク確立と維持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専門的情報流通の仕組みの確立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知識資産の展開手段の確立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知識資産の構成管理の実施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3.4.6.5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知識資産の構成管理の実施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6.6.2.4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情報へのアクセスの把握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6.2.4.3.4.5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ソフトウェア再利用プロセス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ソフトウェア再利用プロセス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領域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エンジニアリングプロセス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ドメイン技術プロセス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ドメイン（領域）エンジニアリングプロセス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プロセスの実施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ドメインエンジニアリング計画の作成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ドメイン技術計画の作成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表現形式の選択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表現形式の選択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資産管理者へのフィードバック手順の確立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必要な支援プロセスの組込み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ドメインの分析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ドメイン境界の定義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ドメイン境界の定義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ニーズの識別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ニーズの識別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ドメインモデルの構築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ドメインモデルの構築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用語集の作成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用語集の作成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ドメインモデルの分類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ドメインモデルの分類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ドメインモデルと用語集の評価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ドメインモデルと用語集の評価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ドメイン分析の共同レビューの実施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ドメイン分析の共同レビューの実施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ドメインモデルの提出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7.3.1.3.2.8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ドメインの設計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資産の仕様書の作成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資産の仕様書の作成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資産の仕様の評価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資産の仕様の評価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ドメイン設計の共同レビューの実施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ドメイン設計の共同レビューの実施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ドメインの基本構造の提出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資産の準備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資産の入手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資産の受入れ評価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資産の提出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6.7.1.5.1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資産修正要件の分析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資産修正要求の分析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7.3.1.3.5.1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資産修正の承認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資産修正計画の通知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資産の修正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3.7.5.5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修正資産の送付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6.7.2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再利用資産管理プロセス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再利用資産管理プロセス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プロセス実施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資産管理計画の作成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資産管理計画の実行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必要な支援プロセスの組込み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資産の保管及び検索の定義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資産の保管及び検索の定義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資産の保管及び検索の定義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資産管理の仕組みの維持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資産管理の仕組みの維持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資産分類体系の作成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資産分類体系の作成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資産管理の仕組みの共同レビューの実施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資産管理の仕組みの共同レビューの実施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資産管理及び制御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資産の管理及び制御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資産管理及び制御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資産の再利用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資産の再利用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資産の分類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資産の分類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資産の構成管理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資産の構成管理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資産再利用の報告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資産再利用の報告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資産の修正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資産の変更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資産変更の監視と記録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資産変更の監視と記録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資産変更内容の通知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資産変更内容の通知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6.7.2.3.9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資産の廃棄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3.5.3.9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資産の廃棄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7.3.2.3.3.9 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再利用施策管理プロセス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再利用施策管理プロセス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再利用施策管理プロセス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 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開始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再利用戦略の確立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再利用戦略の確立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後援者</w:t>
            </w:r>
            <w:r w:rsidRPr="00DA6DB9">
              <w:rPr>
                <w:sz w:val="20"/>
                <w:szCs w:val="20"/>
              </w:rPr>
              <w:t>(</w:t>
            </w:r>
            <w:r w:rsidRPr="00DA6DB9">
              <w:rPr>
                <w:rFonts w:hint="eastAsia"/>
                <w:sz w:val="20"/>
                <w:szCs w:val="20"/>
              </w:rPr>
              <w:t>スポンサ</w:t>
            </w:r>
            <w:r w:rsidRPr="00DA6DB9">
              <w:rPr>
                <w:sz w:val="20"/>
                <w:szCs w:val="20"/>
              </w:rPr>
              <w:t>)</w:t>
            </w:r>
            <w:r w:rsidRPr="00DA6DB9">
              <w:rPr>
                <w:rFonts w:hint="eastAsia"/>
                <w:sz w:val="20"/>
                <w:szCs w:val="20"/>
              </w:rPr>
              <w:t>の指名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後援者（スポンサ）の指名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関与者の識別と役割の明確化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参画者の識別と役割の明確化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再利用運用部門の設立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運営機関の確立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再利用施策支援部門の設立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支援機関の確立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ドメインの識別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7.3.3.3.2.2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ドメイン評価結果の共同レビューの実施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ドメイン評価結果の共同レビューの実施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7.3.3.3.2.3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ドメインの見直し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ドメインの見直し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再利用アセスメント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再利用能力のアセスメント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再利用能力のアセスメント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再利用可能性のアセスメント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再利用可能性のアセスメント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7.3.3.3.3.2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再利用アセスメント結果の勧告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再利用アセスメント結果の勧告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再利用環境の改善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再利用環境の改善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計画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7.3.3.3.4.1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7.3.3.3.4.2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lastRenderedPageBreak/>
              <w:t>6.7.3.4.3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再利用計画の承認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再利用計画の共同レビューの実施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7.3.3.3.4.4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実行及び制御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実行及び制御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実行及び制御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再利用の実行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進捗の監視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問題の解決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7.3.3.3.5.3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マネジメントによる支援の確認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経営者の支援の確認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 xml:space="preserve">7.3.3.3.5.4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7.3.3.3.6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レビュー及び評価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再利用戦略の達成度と効果のアセスメント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再利用戦略の達成と効果のアセスメント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7.3.3.3.6.1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アセスメント結果の提供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アセスメント結果の提供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7.3.3.3.6.2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6.7.3.6.3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アセスメント結果の反映による改善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3.6.6.3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アセスメント結果の反映による改善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7.3.3.3.6.3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「システム監査基準」，「システム管理基準」の確認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システム監査基準，システム管理基準の確認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「システム監査」体制の整備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システム監査体制の整備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システム監査計画の策定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「システム監査」手順の明確化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システム監査手順の明確化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契約と合意の視点に関するシステム監査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契約と合意の視点に関する監査要件の定義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企画と要件定義の視点に関するシステム監査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企画と要件定義の視点に関する監査要件の定義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開発プロセスのシステム監査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開発プロセスの監査要件の定義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運用プロセスのシステム監査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運用プロセスの監査要件の定義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保守プロセスのシステム監査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保守プロセスの監査要件の定義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共通特定業務のシステム監査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システム管理基準の確認と監査項目の設定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共通特定業務の監査要件の定義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「システム監査」報告及び「システム監査」フォローアップの実施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システム監査報告及びシステム監査フォローアップの実施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5929D9" w:rsidP="00DA6DB9">
            <w:pPr>
              <w:snapToGrid w:val="0"/>
              <w:rPr>
                <w:sz w:val="20"/>
                <w:szCs w:val="20"/>
              </w:rPr>
            </w:pPr>
            <w:r w:rsidRPr="005929D9">
              <w:rPr>
                <w:rFonts w:hint="eastAsia"/>
                <w:sz w:val="20"/>
                <w:szCs w:val="20"/>
              </w:rPr>
              <w:t>報告</w:t>
            </w:r>
            <w:r w:rsidR="00A34BD9" w:rsidRPr="00DA6DB9">
              <w:rPr>
                <w:rFonts w:hint="eastAsia"/>
                <w:sz w:val="20"/>
                <w:szCs w:val="20"/>
              </w:rPr>
              <w:t>基準の確認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監査基準の確認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「システム監査」報告の作成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システム監査報告の作成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「システム監査」報告の提出と報告会の開催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システム監査報告の提出と報告会の開催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システム改善計画の作成と実施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システム改善計画の作成と実施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6.8.3.5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「システム監査」フォローアップの実施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4.8.5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システム監査フォローアップの実施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プロセスビュー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プロセスビュー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7.1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ユーザビリティプロセスビュー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ユーザビリティ</w:t>
            </w:r>
            <w:r w:rsidRPr="00DA6DB9">
              <w:rPr>
                <w:sz w:val="20"/>
                <w:szCs w:val="20"/>
              </w:rPr>
              <w:t xml:space="preserve"> </w:t>
            </w:r>
            <w:r w:rsidRPr="00DA6DB9">
              <w:rPr>
                <w:rFonts w:hint="eastAsia"/>
                <w:sz w:val="20"/>
                <w:szCs w:val="20"/>
              </w:rPr>
              <w:t>（使用性向上）</w:t>
            </w:r>
            <w:r w:rsidRPr="00DA6DB9">
              <w:rPr>
                <w:sz w:val="20"/>
                <w:szCs w:val="20"/>
              </w:rPr>
              <w:t xml:space="preserve"> </w:t>
            </w:r>
            <w:r w:rsidRPr="00DA6DB9">
              <w:rPr>
                <w:rFonts w:hint="eastAsia"/>
                <w:sz w:val="20"/>
                <w:szCs w:val="20"/>
              </w:rPr>
              <w:t>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C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E.4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FFFFC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ユーザビリティに対するプロセスビュー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 xml:space="preserve">アクティビティの一覧　　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プロセス開始の準備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人間中心の設計プロセス計画の作成と管理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人間中心の設計プロセス計画の立案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人間中心設計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要求事項の確立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要求事項の明確化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使用状況の把握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利用者特性と環境の文書化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設計による解決策の作成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ユーザビリティの設計開発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設計の評価とフィードバック情報の収集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ユーザビリティの評価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戦略，導入及び支援の人間的側面の考慮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システム戦略への反映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システムの導入と運用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2.9.3.3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支援活動の実施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テーラリング（修整）プロセス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修整プロセス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E5DFEC"/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E5DFEC"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修正（</w:t>
            </w:r>
            <w:r w:rsidRPr="00DA6DB9">
              <w:rPr>
                <w:sz w:val="20"/>
                <w:szCs w:val="20"/>
              </w:rPr>
              <w:t>tailoring</w:t>
            </w:r>
            <w:r w:rsidRPr="00DA6DB9">
              <w:rPr>
                <w:rFonts w:hint="eastAsia"/>
                <w:sz w:val="20"/>
                <w:szCs w:val="20"/>
              </w:rPr>
              <w:t>）プロセス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テーラリング（修整）</w:t>
            </w: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修正（</w:t>
            </w:r>
            <w:r w:rsidRPr="00DA6DB9">
              <w:rPr>
                <w:sz w:val="20"/>
                <w:szCs w:val="20"/>
              </w:rPr>
              <w:t>tailor</w:t>
            </w:r>
            <w:r w:rsidRPr="00DA6DB9">
              <w:rPr>
                <w:rFonts w:hint="eastAsia"/>
                <w:sz w:val="20"/>
                <w:szCs w:val="20"/>
              </w:rPr>
              <w:t>）プロセスのアクティビティ</w:t>
            </w: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プロジェクト環境の識別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影響の識別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プロジェクト環境特性の識別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重大な特性に関連するライフサイクルの考慮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情報提供の依頼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当事者の意見聴取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組織への情報提供の依頼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プロセス，アクティビティ及びタスクの選択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共通フレームからのプロセス，アクティビティ及びタスクの選択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450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共通フレームにないプロセス，アクティビティ及びタスクの選択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修整に対する選択要因の検討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修整上の決定及び判断根拠の文書化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修整上の決定及び判断根拠の文書化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5.4.2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共同レビューの実施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テーラリング（修整）の決定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  <w:tr w:rsidR="00A34BD9" w:rsidRPr="00D875D9" w:rsidTr="00DA6DB9">
        <w:trPr>
          <w:cantSplit/>
          <w:trHeight w:val="225"/>
        </w:trPr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8.1.5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rFonts w:hint="eastAsia"/>
                <w:sz w:val="20"/>
                <w:szCs w:val="20"/>
              </w:rPr>
              <w:t>成果，アクティビティ，タスクの削除</w:t>
            </w: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noWrap/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  <w:r w:rsidRPr="00DA6DB9">
              <w:rPr>
                <w:sz w:val="20"/>
                <w:szCs w:val="20"/>
              </w:rPr>
              <w:t>A.2.3.5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A34BD9" w:rsidRPr="00DA6DB9" w:rsidRDefault="00A34BD9" w:rsidP="00DA6DB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A34BD9" w:rsidRPr="0013248A" w:rsidRDefault="00A34BD9" w:rsidP="00B632BA"/>
    <w:sectPr w:rsidR="00A34BD9" w:rsidRPr="0013248A" w:rsidSect="00F63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333" w:bottom="1077" w:left="1333" w:header="851" w:footer="510" w:gutter="0"/>
      <w:cols w:space="720"/>
      <w:docGrid w:linePitch="341" w:charSpace="-14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00D" w:rsidRDefault="00E3400D">
      <w:r>
        <w:separator/>
      </w:r>
    </w:p>
  </w:endnote>
  <w:endnote w:type="continuationSeparator" w:id="0">
    <w:p w:rsidR="00E3400D" w:rsidRDefault="00E3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ƒƒCƒŠƒI Wester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D9" w:rsidRDefault="00A34BD9" w:rsidP="00C052CB">
    <w:pPr>
      <w:pStyle w:val="a6"/>
    </w:pPr>
    <w:r>
      <w:rPr>
        <w:rFonts w:ascii="ƒƒCƒŠƒI Western" w:eastAsia="メイリオ" w:hAnsi="ƒƒCƒŠƒI Western" w:cs="ƒƒCƒŠƒI Western"/>
        <w:color w:val="333333"/>
        <w:sz w:val="18"/>
        <w:szCs w:val="18"/>
      </w:rPr>
      <w:t>©</w:t>
    </w:r>
    <w:r>
      <w:rPr>
        <w:rFonts w:ascii="メイリオ" w:eastAsia="メイリオ" w:hAnsi="メイリオ" w:cs="メイリオ"/>
        <w:color w:val="333333"/>
        <w:sz w:val="18"/>
        <w:szCs w:val="18"/>
      </w:rPr>
      <w:t>2013 IPA</w:t>
    </w:r>
  </w:p>
  <w:p w:rsidR="00A34BD9" w:rsidRDefault="00A34BD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D9" w:rsidRDefault="00A34BD9">
    <w:pPr>
      <w:pStyle w:val="a6"/>
    </w:pPr>
    <w:r>
      <w:rPr>
        <w:rFonts w:ascii="ƒƒCƒŠƒI Western" w:eastAsia="メイリオ" w:hAnsi="ƒƒCƒŠƒI Western" w:cs="ƒƒCƒŠƒI Western"/>
        <w:color w:val="333333"/>
        <w:sz w:val="18"/>
        <w:szCs w:val="18"/>
      </w:rPr>
      <w:t>©</w:t>
    </w:r>
    <w:r>
      <w:rPr>
        <w:rFonts w:ascii="メイリオ" w:eastAsia="メイリオ" w:hAnsi="メイリオ" w:cs="メイリオ"/>
        <w:color w:val="333333"/>
        <w:sz w:val="18"/>
        <w:szCs w:val="18"/>
      </w:rPr>
      <w:t>2013 IPA</w:t>
    </w:r>
  </w:p>
  <w:p w:rsidR="00A34BD9" w:rsidRDefault="00A34B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2BC" w:rsidRDefault="00AF32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00D" w:rsidRDefault="00E3400D">
      <w:r>
        <w:separator/>
      </w:r>
    </w:p>
  </w:footnote>
  <w:footnote w:type="continuationSeparator" w:id="0">
    <w:p w:rsidR="00E3400D" w:rsidRDefault="00E34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2BC" w:rsidRDefault="00AF32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D9" w:rsidRPr="0016762A" w:rsidRDefault="00A34BD9" w:rsidP="00161D05">
    <w:pPr>
      <w:pStyle w:val="a4"/>
      <w:numPr>
        <w:ins w:id="1" w:author="Unknown"/>
      </w:numPr>
      <w:tabs>
        <w:tab w:val="clear" w:pos="4252"/>
        <w:tab w:val="clear" w:pos="8504"/>
        <w:tab w:val="center" w:pos="4620"/>
        <w:tab w:val="right" w:pos="9240"/>
      </w:tabs>
      <w:adjustRightInd w:val="0"/>
      <w:jc w:val="left"/>
      <w:rPr>
        <w:rFonts w:ascii="Arial" w:eastAsia="ＭＳ ゴシック" w:hAnsi="Arial"/>
        <w:sz w:val="18"/>
        <w:szCs w:val="18"/>
      </w:rPr>
    </w:pPr>
    <w:r>
      <w:rPr>
        <w:rFonts w:ascii="Arial" w:eastAsia="ＭＳ ゴシック" w:hAnsi="Arial"/>
        <w:sz w:val="18"/>
        <w:szCs w:val="18"/>
      </w:rPr>
      <w:tab/>
    </w:r>
    <w:r w:rsidRPr="00161D05">
      <w:rPr>
        <w:rFonts w:ascii="Arial" w:eastAsia="ＭＳ ゴシック" w:hAnsi="Arial" w:hint="eastAsia"/>
        <w:sz w:val="18"/>
        <w:szCs w:val="18"/>
      </w:rPr>
      <w:t>付</w:t>
    </w:r>
    <w:r w:rsidRPr="00161D05">
      <w:rPr>
        <w:rFonts w:ascii="Arial" w:eastAsia="ＭＳ ゴシック" w:hAnsi="Arial"/>
        <w:sz w:val="18"/>
        <w:szCs w:val="18"/>
      </w:rPr>
      <w:t>2-2</w:t>
    </w:r>
    <w:r w:rsidRPr="00161D05">
      <w:rPr>
        <w:rFonts w:ascii="Arial" w:eastAsia="ＭＳ ゴシック" w:hAnsi="Arial" w:hint="eastAsia"/>
        <w:sz w:val="18"/>
        <w:szCs w:val="18"/>
      </w:rPr>
      <w:t>：共通フレーム</w:t>
    </w:r>
    <w:r w:rsidRPr="00161D05">
      <w:rPr>
        <w:rFonts w:ascii="Arial" w:eastAsia="ＭＳ ゴシック" w:hAnsi="Arial"/>
        <w:sz w:val="18"/>
        <w:szCs w:val="18"/>
      </w:rPr>
      <w:t>2013</w:t>
    </w:r>
    <w:r w:rsidRPr="00161D05">
      <w:rPr>
        <w:rFonts w:ascii="Arial" w:eastAsia="ＭＳ ゴシック" w:hAnsi="Arial" w:hint="eastAsia"/>
        <w:sz w:val="18"/>
        <w:szCs w:val="18"/>
      </w:rPr>
      <w:t>，共通フレーム</w:t>
    </w:r>
    <w:r w:rsidRPr="00161D05">
      <w:rPr>
        <w:rFonts w:ascii="Arial" w:eastAsia="ＭＳ ゴシック" w:hAnsi="Arial"/>
        <w:sz w:val="18"/>
        <w:szCs w:val="18"/>
      </w:rPr>
      <w:t>2007</w:t>
    </w:r>
    <w:r>
      <w:rPr>
        <w:rFonts w:ascii="Arial" w:eastAsia="ＭＳ ゴシック" w:hAnsi="Arial" w:hint="eastAsia"/>
        <w:sz w:val="18"/>
        <w:szCs w:val="18"/>
      </w:rPr>
      <w:t>（第</w:t>
    </w:r>
    <w:r>
      <w:rPr>
        <w:rFonts w:ascii="Arial" w:eastAsia="ＭＳ ゴシック" w:hAnsi="Arial"/>
        <w:sz w:val="18"/>
        <w:szCs w:val="18"/>
      </w:rPr>
      <w:t>2</w:t>
    </w:r>
    <w:r>
      <w:rPr>
        <w:rFonts w:ascii="Arial" w:eastAsia="ＭＳ ゴシック" w:hAnsi="Arial" w:hint="eastAsia"/>
        <w:sz w:val="18"/>
        <w:szCs w:val="18"/>
      </w:rPr>
      <w:t>版）</w:t>
    </w:r>
    <w:r w:rsidRPr="00161D05">
      <w:rPr>
        <w:rFonts w:ascii="Arial" w:eastAsia="ＭＳ ゴシック" w:hAnsi="Arial" w:hint="eastAsia"/>
        <w:sz w:val="18"/>
        <w:szCs w:val="18"/>
      </w:rPr>
      <w:t>と</w:t>
    </w:r>
    <w:r w:rsidRPr="00161D05">
      <w:rPr>
        <w:rFonts w:ascii="Arial" w:eastAsia="ＭＳ ゴシック" w:hAnsi="Arial"/>
        <w:sz w:val="18"/>
        <w:szCs w:val="18"/>
      </w:rPr>
      <w:t>ISO/IEC 12207:2008</w:t>
    </w:r>
    <w:r w:rsidRPr="00161D05">
      <w:rPr>
        <w:rFonts w:ascii="Arial" w:eastAsia="ＭＳ ゴシック" w:hAnsi="Arial" w:hint="eastAsia"/>
        <w:sz w:val="18"/>
        <w:szCs w:val="18"/>
      </w:rPr>
      <w:t>（</w:t>
    </w:r>
    <w:r w:rsidRPr="00161D05">
      <w:rPr>
        <w:rFonts w:ascii="Arial" w:eastAsia="ＭＳ ゴシック" w:hAnsi="Arial"/>
        <w:sz w:val="18"/>
        <w:szCs w:val="18"/>
      </w:rPr>
      <w:t>JIS X0160:2012</w:t>
    </w:r>
    <w:r w:rsidRPr="00161D05">
      <w:rPr>
        <w:rFonts w:ascii="Arial" w:eastAsia="ＭＳ ゴシック" w:hAnsi="Arial" w:hint="eastAsia"/>
        <w:sz w:val="18"/>
        <w:szCs w:val="18"/>
      </w:rPr>
      <w:t>）の対比</w:t>
    </w:r>
    <w:r w:rsidRPr="0016762A">
      <w:rPr>
        <w:rFonts w:ascii="Arial" w:eastAsia="ＭＳ ゴシック" w:hAnsi="Arial"/>
        <w:sz w:val="18"/>
        <w:szCs w:val="18"/>
      </w:rPr>
      <w:tab/>
    </w:r>
    <w:r>
      <w:rPr>
        <w:rFonts w:ascii="Arial" w:eastAsia="ＭＳ ゴシック" w:hAnsi="Arial"/>
        <w:sz w:val="18"/>
        <w:szCs w:val="18"/>
      </w:rPr>
      <w:t>2-</w:t>
    </w:r>
    <w:r>
      <w:rPr>
        <w:rFonts w:ascii="Arial" w:eastAsia="ＭＳ ゴシック" w:hAnsi="Arial"/>
        <w:sz w:val="18"/>
        <w:szCs w:val="18"/>
      </w:rPr>
      <w:fldChar w:fldCharType="begin"/>
    </w:r>
    <w:r>
      <w:rPr>
        <w:rFonts w:ascii="Arial" w:eastAsia="ＭＳ ゴシック" w:hAnsi="Arial"/>
        <w:sz w:val="18"/>
        <w:szCs w:val="18"/>
      </w:rPr>
      <w:instrText xml:space="preserve"> PAGE   \* MERGEFORMAT </w:instrText>
    </w:r>
    <w:r>
      <w:rPr>
        <w:rFonts w:ascii="Arial" w:eastAsia="ＭＳ ゴシック" w:hAnsi="Arial"/>
        <w:sz w:val="18"/>
        <w:szCs w:val="18"/>
      </w:rPr>
      <w:fldChar w:fldCharType="separate"/>
    </w:r>
    <w:r w:rsidR="00AF32BC">
      <w:rPr>
        <w:rFonts w:ascii="Arial" w:eastAsia="ＭＳ ゴシック" w:hAnsi="Arial"/>
        <w:noProof/>
        <w:sz w:val="18"/>
        <w:szCs w:val="18"/>
      </w:rPr>
      <w:t>1</w:t>
    </w:r>
    <w:r>
      <w:rPr>
        <w:rFonts w:ascii="Arial" w:eastAsia="ＭＳ ゴシック" w:hAnsi="Arial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2BC" w:rsidRDefault="00AF32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4172"/>
    <w:multiLevelType w:val="hybridMultilevel"/>
    <w:tmpl w:val="83443AC6"/>
    <w:lvl w:ilvl="0" w:tplc="0C28CC4A">
      <w:start w:val="1"/>
      <w:numFmt w:val="decimal"/>
      <w:lvlText w:val="%1."/>
      <w:lvlJc w:val="left"/>
      <w:pPr>
        <w:tabs>
          <w:tab w:val="num" w:pos="626"/>
        </w:tabs>
        <w:ind w:left="626" w:hanging="420"/>
      </w:pPr>
      <w:rPr>
        <w:rFonts w:cs="Times New Roman"/>
        <w:color w:val="000000"/>
        <w:sz w:val="18"/>
        <w:szCs w:val="18"/>
      </w:rPr>
    </w:lvl>
    <w:lvl w:ilvl="1" w:tplc="8974CA2C">
      <w:start w:val="1"/>
      <w:numFmt w:val="decimalFullWidth"/>
      <w:lvlText w:val="%2．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FF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613"/>
        </w:tabs>
        <w:ind w:left="613" w:hanging="420"/>
      </w:pPr>
      <w:rPr>
        <w:rFonts w:cs="Times New Roman"/>
        <w:color w:val="000000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  <w:rPr>
        <w:rFonts w:cs="Times New Roman"/>
      </w:rPr>
    </w:lvl>
  </w:abstractNum>
  <w:abstractNum w:abstractNumId="1">
    <w:nsid w:val="04BE0B9D"/>
    <w:multiLevelType w:val="hybridMultilevel"/>
    <w:tmpl w:val="65B07BC0"/>
    <w:lvl w:ilvl="0" w:tplc="2CDC7E48">
      <w:start w:val="1"/>
      <w:numFmt w:val="decimal"/>
      <w:lvlText w:val="%1."/>
      <w:lvlJc w:val="left"/>
      <w:pPr>
        <w:tabs>
          <w:tab w:val="num" w:pos="626"/>
        </w:tabs>
        <w:ind w:left="626" w:hanging="420"/>
      </w:pPr>
      <w:rPr>
        <w:rFonts w:cs="Times New Roman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51A583C"/>
    <w:multiLevelType w:val="multilevel"/>
    <w:tmpl w:val="83E45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651AE2"/>
    <w:multiLevelType w:val="hybridMultilevel"/>
    <w:tmpl w:val="0F8A76A0"/>
    <w:lvl w:ilvl="0" w:tplc="EA9AC954">
      <w:start w:val="1"/>
      <w:numFmt w:val="decimal"/>
      <w:lvlText w:val="第%1部"/>
      <w:lvlJc w:val="left"/>
      <w:pPr>
        <w:tabs>
          <w:tab w:val="num" w:pos="795"/>
        </w:tabs>
        <w:ind w:left="795" w:hanging="79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2781F95"/>
    <w:multiLevelType w:val="hybridMultilevel"/>
    <w:tmpl w:val="0A70BFC4"/>
    <w:lvl w:ilvl="0" w:tplc="FF00707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ADC6A41"/>
    <w:multiLevelType w:val="multilevel"/>
    <w:tmpl w:val="276CC0AA"/>
    <w:lvl w:ilvl="0">
      <w:start w:val="4"/>
      <w:numFmt w:val="lowerLetter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0000FF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33057752"/>
    <w:multiLevelType w:val="multilevel"/>
    <w:tmpl w:val="7DFCA946"/>
    <w:lvl w:ilvl="0">
      <w:start w:val="1"/>
      <w:numFmt w:val="decimal"/>
      <w:lvlText w:val="%1."/>
      <w:lvlJc w:val="left"/>
      <w:pPr>
        <w:tabs>
          <w:tab w:val="num" w:pos="626"/>
        </w:tabs>
        <w:ind w:left="626" w:hanging="42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  <w:rPr>
        <w:rFonts w:cs="Times New Roman"/>
      </w:rPr>
    </w:lvl>
  </w:abstractNum>
  <w:abstractNum w:abstractNumId="7">
    <w:nsid w:val="342A788A"/>
    <w:multiLevelType w:val="hybridMultilevel"/>
    <w:tmpl w:val="D88ADAF0"/>
    <w:lvl w:ilvl="0" w:tplc="F02C5D9E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  <w:rPr>
        <w:rFonts w:cs="Times New Roman"/>
      </w:rPr>
    </w:lvl>
  </w:abstractNum>
  <w:abstractNum w:abstractNumId="8">
    <w:nsid w:val="351B124D"/>
    <w:multiLevelType w:val="hybridMultilevel"/>
    <w:tmpl w:val="DC6C95C2"/>
    <w:lvl w:ilvl="0" w:tplc="19C0270E">
      <w:start w:val="1"/>
      <w:numFmt w:val="decimalFullWidth"/>
      <w:lvlText w:val="%1．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B964D7B8">
      <w:start w:val="8"/>
      <w:numFmt w:val="bullet"/>
      <w:lvlText w:val="・"/>
      <w:lvlJc w:val="left"/>
      <w:pPr>
        <w:tabs>
          <w:tab w:val="num" w:pos="986"/>
        </w:tabs>
        <w:ind w:left="986" w:hanging="360"/>
      </w:pPr>
      <w:rPr>
        <w:rFonts w:ascii="ＭＳ 明朝" w:eastAsia="ＭＳ 明朝" w:hAnsi="ＭＳ 明朝" w:hint="eastAsia"/>
      </w:rPr>
    </w:lvl>
    <w:lvl w:ilvl="2" w:tplc="312496A4">
      <w:start w:val="10"/>
      <w:numFmt w:val="decimal"/>
      <w:lvlText w:val="(%3)"/>
      <w:lvlJc w:val="left"/>
      <w:pPr>
        <w:tabs>
          <w:tab w:val="num" w:pos="1571"/>
        </w:tabs>
        <w:ind w:left="1571" w:hanging="525"/>
      </w:pPr>
      <w:rPr>
        <w:rFonts w:cs="Times New Roman" w:hint="eastAsia"/>
      </w:rPr>
    </w:lvl>
    <w:lvl w:ilvl="3" w:tplc="A9F25D74">
      <w:start w:val="9"/>
      <w:numFmt w:val="decimalFullWidth"/>
      <w:lvlText w:val="（%4）"/>
      <w:lvlJc w:val="left"/>
      <w:pPr>
        <w:tabs>
          <w:tab w:val="num" w:pos="1826"/>
        </w:tabs>
        <w:ind w:left="1826" w:hanging="36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  <w:rPr>
        <w:rFonts w:cs="Times New Roman"/>
      </w:rPr>
    </w:lvl>
  </w:abstractNum>
  <w:abstractNum w:abstractNumId="9">
    <w:nsid w:val="373C4516"/>
    <w:multiLevelType w:val="multilevel"/>
    <w:tmpl w:val="404E4DB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A755850"/>
    <w:multiLevelType w:val="hybridMultilevel"/>
    <w:tmpl w:val="38604776"/>
    <w:lvl w:ilvl="0" w:tplc="AFF601EC">
      <w:start w:val="9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1">
    <w:nsid w:val="3CAF54F9"/>
    <w:multiLevelType w:val="hybridMultilevel"/>
    <w:tmpl w:val="AD40F5BC"/>
    <w:lvl w:ilvl="0" w:tplc="FD101144">
      <w:start w:val="2"/>
      <w:numFmt w:val="decimal"/>
      <w:lvlText w:val="「第%1部"/>
      <w:lvlJc w:val="left"/>
      <w:pPr>
        <w:tabs>
          <w:tab w:val="num" w:pos="1170"/>
        </w:tabs>
        <w:ind w:left="1170" w:hanging="90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  <w:rPr>
        <w:rFonts w:cs="Times New Roman"/>
      </w:rPr>
    </w:lvl>
  </w:abstractNum>
  <w:abstractNum w:abstractNumId="12">
    <w:nsid w:val="3D7F5F0E"/>
    <w:multiLevelType w:val="hybridMultilevel"/>
    <w:tmpl w:val="99D87EE0"/>
    <w:lvl w:ilvl="0" w:tplc="C20CDFA6">
      <w:start w:val="1"/>
      <w:numFmt w:val="decimal"/>
      <w:lvlText w:val="第%1部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3F1A7C87"/>
    <w:multiLevelType w:val="hybridMultilevel"/>
    <w:tmpl w:val="75C0EB00"/>
    <w:lvl w:ilvl="0" w:tplc="DCAAE77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45A34E8A"/>
    <w:multiLevelType w:val="hybridMultilevel"/>
    <w:tmpl w:val="6882E102"/>
    <w:lvl w:ilvl="0" w:tplc="9056A2AE">
      <w:start w:val="7"/>
      <w:numFmt w:val="decimal"/>
      <w:lvlText w:val="(%1)"/>
      <w:lvlJc w:val="left"/>
      <w:pPr>
        <w:tabs>
          <w:tab w:val="num" w:pos="835"/>
        </w:tabs>
        <w:ind w:left="83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  <w:rPr>
        <w:rFonts w:cs="Times New Roman"/>
      </w:rPr>
    </w:lvl>
  </w:abstractNum>
  <w:abstractNum w:abstractNumId="15">
    <w:nsid w:val="4C517722"/>
    <w:multiLevelType w:val="hybridMultilevel"/>
    <w:tmpl w:val="470AE0E6"/>
    <w:lvl w:ilvl="0" w:tplc="81008156">
      <w:start w:val="25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6BA5C06"/>
    <w:multiLevelType w:val="hybridMultilevel"/>
    <w:tmpl w:val="028C24E6"/>
    <w:lvl w:ilvl="0" w:tplc="F718FF48">
      <w:start w:val="2"/>
      <w:numFmt w:val="bullet"/>
      <w:lvlText w:val="・"/>
      <w:lvlJc w:val="left"/>
      <w:pPr>
        <w:tabs>
          <w:tab w:val="num" w:pos="576"/>
        </w:tabs>
        <w:ind w:left="576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17">
    <w:nsid w:val="5C7B143A"/>
    <w:multiLevelType w:val="hybridMultilevel"/>
    <w:tmpl w:val="23D65432"/>
    <w:lvl w:ilvl="0" w:tplc="FB824884">
      <w:start w:val="2"/>
      <w:numFmt w:val="decimalFullWidth"/>
      <w:lvlText w:val="%1．"/>
      <w:lvlJc w:val="left"/>
      <w:pPr>
        <w:tabs>
          <w:tab w:val="num" w:pos="566"/>
        </w:tabs>
        <w:ind w:left="566" w:hanging="360"/>
      </w:pPr>
      <w:rPr>
        <w:rFonts w:cs="Times New Roman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  <w:rPr>
        <w:rFonts w:cs="Times New Roman"/>
      </w:rPr>
    </w:lvl>
  </w:abstractNum>
  <w:abstractNum w:abstractNumId="18">
    <w:nsid w:val="5CCE2435"/>
    <w:multiLevelType w:val="hybridMultilevel"/>
    <w:tmpl w:val="01F42B14"/>
    <w:lvl w:ilvl="0" w:tplc="9D52C6E0">
      <w:start w:val="18"/>
      <w:numFmt w:val="decimal"/>
      <w:lvlText w:val="(%1)"/>
      <w:lvlJc w:val="left"/>
      <w:pPr>
        <w:tabs>
          <w:tab w:val="num" w:pos="630"/>
        </w:tabs>
        <w:ind w:left="63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  <w:rPr>
        <w:rFonts w:cs="Times New Roman"/>
      </w:rPr>
    </w:lvl>
  </w:abstractNum>
  <w:abstractNum w:abstractNumId="19">
    <w:nsid w:val="5E9F5717"/>
    <w:multiLevelType w:val="hybridMultilevel"/>
    <w:tmpl w:val="3766A41A"/>
    <w:lvl w:ilvl="0" w:tplc="2EC6CDD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61DD1744"/>
    <w:multiLevelType w:val="hybridMultilevel"/>
    <w:tmpl w:val="2A6CEB0C"/>
    <w:lvl w:ilvl="0" w:tplc="8A820410">
      <w:start w:val="1"/>
      <w:numFmt w:val="lowerLetter"/>
      <w:lvlText w:val="(%1)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628A268F"/>
    <w:multiLevelType w:val="hybridMultilevel"/>
    <w:tmpl w:val="63B80578"/>
    <w:lvl w:ilvl="0" w:tplc="23642296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cs="Times New Roman"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  <w:rPr>
        <w:rFonts w:cs="Times New Roman"/>
      </w:rPr>
    </w:lvl>
  </w:abstractNum>
  <w:abstractNum w:abstractNumId="22">
    <w:nsid w:val="6D407564"/>
    <w:multiLevelType w:val="hybridMultilevel"/>
    <w:tmpl w:val="07163604"/>
    <w:lvl w:ilvl="0" w:tplc="7D1AAEA2">
      <w:start w:val="2"/>
      <w:numFmt w:val="bullet"/>
      <w:lvlText w:val="・"/>
      <w:lvlJc w:val="left"/>
      <w:pPr>
        <w:tabs>
          <w:tab w:val="num" w:pos="820"/>
        </w:tabs>
        <w:ind w:left="820" w:hanging="36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23">
    <w:nsid w:val="6E602763"/>
    <w:multiLevelType w:val="hybridMultilevel"/>
    <w:tmpl w:val="ADD0ACE8"/>
    <w:lvl w:ilvl="0" w:tplc="D820CB02">
      <w:start w:val="1"/>
      <w:numFmt w:val="decimal"/>
      <w:lvlText w:val="%1."/>
      <w:lvlJc w:val="left"/>
      <w:pPr>
        <w:tabs>
          <w:tab w:val="num" w:pos="626"/>
        </w:tabs>
        <w:ind w:left="626" w:hanging="420"/>
      </w:pPr>
      <w:rPr>
        <w:rFonts w:cs="Times New Roman"/>
        <w:color w:val="00000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>
    <w:nsid w:val="6E76632F"/>
    <w:multiLevelType w:val="hybridMultilevel"/>
    <w:tmpl w:val="E47AA594"/>
    <w:lvl w:ilvl="0" w:tplc="322C17CA">
      <w:start w:val="94"/>
      <w:numFmt w:val="bullet"/>
      <w:lvlText w:val="※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5">
    <w:nsid w:val="70345D12"/>
    <w:multiLevelType w:val="hybridMultilevel"/>
    <w:tmpl w:val="96DC1C68"/>
    <w:lvl w:ilvl="0" w:tplc="558C6B8E">
      <w:start w:val="1"/>
      <w:numFmt w:val="decimal"/>
      <w:lvlText w:val="第%1部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79F87BC9"/>
    <w:multiLevelType w:val="hybridMultilevel"/>
    <w:tmpl w:val="276CC0AA"/>
    <w:lvl w:ilvl="0" w:tplc="E9108F66">
      <w:start w:val="4"/>
      <w:numFmt w:val="lowerLetter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0000FF"/>
      </w:rPr>
    </w:lvl>
    <w:lvl w:ilvl="1" w:tplc="C25AA97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7D197038"/>
    <w:multiLevelType w:val="multilevel"/>
    <w:tmpl w:val="70D06072"/>
    <w:lvl w:ilvl="0">
      <w:start w:val="1"/>
      <w:numFmt w:val="decimal"/>
      <w:lvlText w:val="%1."/>
      <w:lvlJc w:val="left"/>
      <w:pPr>
        <w:tabs>
          <w:tab w:val="num" w:pos="626"/>
        </w:tabs>
        <w:ind w:left="626" w:hanging="420"/>
      </w:pPr>
      <w:rPr>
        <w:rFonts w:cs="Times New Roman"/>
        <w:color w:val="000000"/>
      </w:rPr>
    </w:lvl>
    <w:lvl w:ilvl="1">
      <w:start w:val="1"/>
      <w:numFmt w:val="decimalFullWidth"/>
      <w:lvlText w:val="%2．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FF"/>
      </w:rPr>
    </w:lvl>
    <w:lvl w:ilvl="2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13"/>
        </w:tabs>
        <w:ind w:left="613" w:hanging="420"/>
      </w:pPr>
      <w:rPr>
        <w:rFonts w:cs="Times New Roman"/>
        <w:color w:val="000000"/>
      </w:rPr>
    </w:lvl>
    <w:lvl w:ilvl="4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5"/>
  </w:num>
  <w:num w:numId="4">
    <w:abstractNumId w:val="11"/>
  </w:num>
  <w:num w:numId="5">
    <w:abstractNumId w:val="13"/>
  </w:num>
  <w:num w:numId="6">
    <w:abstractNumId w:val="20"/>
  </w:num>
  <w:num w:numId="7">
    <w:abstractNumId w:val="2"/>
  </w:num>
  <w:num w:numId="8">
    <w:abstractNumId w:val="16"/>
  </w:num>
  <w:num w:numId="9">
    <w:abstractNumId w:val="4"/>
  </w:num>
  <w:num w:numId="10">
    <w:abstractNumId w:val="18"/>
  </w:num>
  <w:num w:numId="11">
    <w:abstractNumId w:val="24"/>
  </w:num>
  <w:num w:numId="12">
    <w:abstractNumId w:val="10"/>
  </w:num>
  <w:num w:numId="13">
    <w:abstractNumId w:val="19"/>
  </w:num>
  <w:num w:numId="14">
    <w:abstractNumId w:val="15"/>
  </w:num>
  <w:num w:numId="15">
    <w:abstractNumId w:val="8"/>
  </w:num>
  <w:num w:numId="16">
    <w:abstractNumId w:val="17"/>
  </w:num>
  <w:num w:numId="17">
    <w:abstractNumId w:val="0"/>
  </w:num>
  <w:num w:numId="18">
    <w:abstractNumId w:val="6"/>
  </w:num>
  <w:num w:numId="19">
    <w:abstractNumId w:val="1"/>
  </w:num>
  <w:num w:numId="20">
    <w:abstractNumId w:val="7"/>
  </w:num>
  <w:num w:numId="21">
    <w:abstractNumId w:val="21"/>
  </w:num>
  <w:num w:numId="22">
    <w:abstractNumId w:val="22"/>
  </w:num>
  <w:num w:numId="23">
    <w:abstractNumId w:val="26"/>
  </w:num>
  <w:num w:numId="24">
    <w:abstractNumId w:val="5"/>
  </w:num>
  <w:num w:numId="25">
    <w:abstractNumId w:val="14"/>
  </w:num>
  <w:num w:numId="26">
    <w:abstractNumId w:val="27"/>
  </w:num>
  <w:num w:numId="27">
    <w:abstractNumId w:val="2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evenAndOddHeaders/>
  <w:drawingGridHorizontalSpacing w:val="203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703"/>
    <w:rsid w:val="00000E4B"/>
    <w:rsid w:val="00002C6C"/>
    <w:rsid w:val="000035D5"/>
    <w:rsid w:val="0000384E"/>
    <w:rsid w:val="00007F30"/>
    <w:rsid w:val="00010AA2"/>
    <w:rsid w:val="00010BEA"/>
    <w:rsid w:val="0001288D"/>
    <w:rsid w:val="000136D5"/>
    <w:rsid w:val="00013D64"/>
    <w:rsid w:val="00014C1E"/>
    <w:rsid w:val="000158D9"/>
    <w:rsid w:val="000166C7"/>
    <w:rsid w:val="000168CC"/>
    <w:rsid w:val="00017E6D"/>
    <w:rsid w:val="00022449"/>
    <w:rsid w:val="000234DC"/>
    <w:rsid w:val="00023C40"/>
    <w:rsid w:val="00025B5B"/>
    <w:rsid w:val="00025C3E"/>
    <w:rsid w:val="00026312"/>
    <w:rsid w:val="00026488"/>
    <w:rsid w:val="00027B37"/>
    <w:rsid w:val="00030552"/>
    <w:rsid w:val="00030B59"/>
    <w:rsid w:val="000323F8"/>
    <w:rsid w:val="000324FF"/>
    <w:rsid w:val="000359EA"/>
    <w:rsid w:val="00035F91"/>
    <w:rsid w:val="00037E77"/>
    <w:rsid w:val="0004022F"/>
    <w:rsid w:val="00040894"/>
    <w:rsid w:val="00041EDF"/>
    <w:rsid w:val="00042304"/>
    <w:rsid w:val="0004267A"/>
    <w:rsid w:val="00043AD4"/>
    <w:rsid w:val="00043FFC"/>
    <w:rsid w:val="00044079"/>
    <w:rsid w:val="00046494"/>
    <w:rsid w:val="0004732E"/>
    <w:rsid w:val="00047A70"/>
    <w:rsid w:val="00047F2A"/>
    <w:rsid w:val="0005438E"/>
    <w:rsid w:val="00054C52"/>
    <w:rsid w:val="00057DAD"/>
    <w:rsid w:val="00060242"/>
    <w:rsid w:val="00061600"/>
    <w:rsid w:val="00061CBC"/>
    <w:rsid w:val="0006478E"/>
    <w:rsid w:val="00065CC7"/>
    <w:rsid w:val="000668CE"/>
    <w:rsid w:val="0007064C"/>
    <w:rsid w:val="00072C25"/>
    <w:rsid w:val="00073752"/>
    <w:rsid w:val="00073961"/>
    <w:rsid w:val="00076705"/>
    <w:rsid w:val="0009001D"/>
    <w:rsid w:val="00090EFD"/>
    <w:rsid w:val="0009144A"/>
    <w:rsid w:val="00091838"/>
    <w:rsid w:val="000928FA"/>
    <w:rsid w:val="00093AAA"/>
    <w:rsid w:val="00093FCC"/>
    <w:rsid w:val="00094523"/>
    <w:rsid w:val="00095293"/>
    <w:rsid w:val="0009568A"/>
    <w:rsid w:val="000A05A8"/>
    <w:rsid w:val="000A0866"/>
    <w:rsid w:val="000A251D"/>
    <w:rsid w:val="000A3C65"/>
    <w:rsid w:val="000A3EC7"/>
    <w:rsid w:val="000A4089"/>
    <w:rsid w:val="000A4D43"/>
    <w:rsid w:val="000A6A70"/>
    <w:rsid w:val="000B1998"/>
    <w:rsid w:val="000B3998"/>
    <w:rsid w:val="000B3DFE"/>
    <w:rsid w:val="000B444C"/>
    <w:rsid w:val="000B4F72"/>
    <w:rsid w:val="000B5BA6"/>
    <w:rsid w:val="000B6982"/>
    <w:rsid w:val="000C0E48"/>
    <w:rsid w:val="000D1403"/>
    <w:rsid w:val="000D2DFB"/>
    <w:rsid w:val="000D30F6"/>
    <w:rsid w:val="000D33D9"/>
    <w:rsid w:val="000D511F"/>
    <w:rsid w:val="000E1611"/>
    <w:rsid w:val="000E1AFB"/>
    <w:rsid w:val="000E228D"/>
    <w:rsid w:val="000E4842"/>
    <w:rsid w:val="000E5E64"/>
    <w:rsid w:val="000E6200"/>
    <w:rsid w:val="000F04D0"/>
    <w:rsid w:val="000F0EC2"/>
    <w:rsid w:val="000F10F2"/>
    <w:rsid w:val="000F2C37"/>
    <w:rsid w:val="000F3AB5"/>
    <w:rsid w:val="000F3AEF"/>
    <w:rsid w:val="000F4622"/>
    <w:rsid w:val="000F4C1E"/>
    <w:rsid w:val="00100EE7"/>
    <w:rsid w:val="00101D77"/>
    <w:rsid w:val="00104CEE"/>
    <w:rsid w:val="00105FDB"/>
    <w:rsid w:val="00107AA7"/>
    <w:rsid w:val="00107ED7"/>
    <w:rsid w:val="0011008D"/>
    <w:rsid w:val="0011775E"/>
    <w:rsid w:val="001177E5"/>
    <w:rsid w:val="001316A3"/>
    <w:rsid w:val="0013248A"/>
    <w:rsid w:val="00133F1A"/>
    <w:rsid w:val="00135779"/>
    <w:rsid w:val="00137237"/>
    <w:rsid w:val="0013733D"/>
    <w:rsid w:val="00147837"/>
    <w:rsid w:val="0015285A"/>
    <w:rsid w:val="00153B51"/>
    <w:rsid w:val="00153BD7"/>
    <w:rsid w:val="00155902"/>
    <w:rsid w:val="00156528"/>
    <w:rsid w:val="00160462"/>
    <w:rsid w:val="00160DB2"/>
    <w:rsid w:val="00161D05"/>
    <w:rsid w:val="00166339"/>
    <w:rsid w:val="00166746"/>
    <w:rsid w:val="0016762A"/>
    <w:rsid w:val="0016796E"/>
    <w:rsid w:val="0017087B"/>
    <w:rsid w:val="00170945"/>
    <w:rsid w:val="00170970"/>
    <w:rsid w:val="00170CBF"/>
    <w:rsid w:val="00171C4A"/>
    <w:rsid w:val="00175F23"/>
    <w:rsid w:val="0017777F"/>
    <w:rsid w:val="00181EDB"/>
    <w:rsid w:val="00182F59"/>
    <w:rsid w:val="001833E4"/>
    <w:rsid w:val="00183698"/>
    <w:rsid w:val="00184CF8"/>
    <w:rsid w:val="00185B2A"/>
    <w:rsid w:val="00186AE7"/>
    <w:rsid w:val="00190409"/>
    <w:rsid w:val="00192322"/>
    <w:rsid w:val="00192952"/>
    <w:rsid w:val="00192FAA"/>
    <w:rsid w:val="00194081"/>
    <w:rsid w:val="00195F4E"/>
    <w:rsid w:val="0019744B"/>
    <w:rsid w:val="001977C7"/>
    <w:rsid w:val="001A0E78"/>
    <w:rsid w:val="001A271E"/>
    <w:rsid w:val="001A4929"/>
    <w:rsid w:val="001A49F8"/>
    <w:rsid w:val="001A4E65"/>
    <w:rsid w:val="001C12DD"/>
    <w:rsid w:val="001C25EF"/>
    <w:rsid w:val="001C3F03"/>
    <w:rsid w:val="001C4266"/>
    <w:rsid w:val="001C6941"/>
    <w:rsid w:val="001C72DE"/>
    <w:rsid w:val="001D292D"/>
    <w:rsid w:val="001D3846"/>
    <w:rsid w:val="001D7D3F"/>
    <w:rsid w:val="001E07DD"/>
    <w:rsid w:val="001E417E"/>
    <w:rsid w:val="001E4ADE"/>
    <w:rsid w:val="001E75B9"/>
    <w:rsid w:val="001E7B05"/>
    <w:rsid w:val="001F0EBE"/>
    <w:rsid w:val="001F51CC"/>
    <w:rsid w:val="001F58FF"/>
    <w:rsid w:val="001F706C"/>
    <w:rsid w:val="0020020B"/>
    <w:rsid w:val="0020106C"/>
    <w:rsid w:val="00207620"/>
    <w:rsid w:val="00212908"/>
    <w:rsid w:val="002165A9"/>
    <w:rsid w:val="002177A6"/>
    <w:rsid w:val="00217D79"/>
    <w:rsid w:val="00220E0F"/>
    <w:rsid w:val="00221538"/>
    <w:rsid w:val="00221563"/>
    <w:rsid w:val="0022182F"/>
    <w:rsid w:val="00226053"/>
    <w:rsid w:val="002309A4"/>
    <w:rsid w:val="00230A4E"/>
    <w:rsid w:val="00230E5A"/>
    <w:rsid w:val="00236A09"/>
    <w:rsid w:val="002414C1"/>
    <w:rsid w:val="00241F35"/>
    <w:rsid w:val="00242757"/>
    <w:rsid w:val="00243313"/>
    <w:rsid w:val="00245067"/>
    <w:rsid w:val="0024577E"/>
    <w:rsid w:val="0024610A"/>
    <w:rsid w:val="00246119"/>
    <w:rsid w:val="0024791A"/>
    <w:rsid w:val="00247B76"/>
    <w:rsid w:val="00250A07"/>
    <w:rsid w:val="00255F71"/>
    <w:rsid w:val="00256177"/>
    <w:rsid w:val="002570D2"/>
    <w:rsid w:val="00260583"/>
    <w:rsid w:val="0026177E"/>
    <w:rsid w:val="002634E9"/>
    <w:rsid w:val="002657FA"/>
    <w:rsid w:val="00266298"/>
    <w:rsid w:val="00272C27"/>
    <w:rsid w:val="00273045"/>
    <w:rsid w:val="00273A97"/>
    <w:rsid w:val="0027457F"/>
    <w:rsid w:val="00276917"/>
    <w:rsid w:val="0028193B"/>
    <w:rsid w:val="00282E47"/>
    <w:rsid w:val="00285DDF"/>
    <w:rsid w:val="00286569"/>
    <w:rsid w:val="00290E1D"/>
    <w:rsid w:val="002912CB"/>
    <w:rsid w:val="00291819"/>
    <w:rsid w:val="0029305C"/>
    <w:rsid w:val="00293588"/>
    <w:rsid w:val="002964F9"/>
    <w:rsid w:val="002967EA"/>
    <w:rsid w:val="00296CD7"/>
    <w:rsid w:val="002971F9"/>
    <w:rsid w:val="00297250"/>
    <w:rsid w:val="002A0A15"/>
    <w:rsid w:val="002A0B39"/>
    <w:rsid w:val="002A15D1"/>
    <w:rsid w:val="002A370F"/>
    <w:rsid w:val="002A3A23"/>
    <w:rsid w:val="002A518C"/>
    <w:rsid w:val="002A5A3A"/>
    <w:rsid w:val="002A7F73"/>
    <w:rsid w:val="002B0144"/>
    <w:rsid w:val="002B0232"/>
    <w:rsid w:val="002B0B67"/>
    <w:rsid w:val="002B1B32"/>
    <w:rsid w:val="002B47C1"/>
    <w:rsid w:val="002C08A7"/>
    <w:rsid w:val="002C3C2F"/>
    <w:rsid w:val="002C71D6"/>
    <w:rsid w:val="002C7693"/>
    <w:rsid w:val="002D1051"/>
    <w:rsid w:val="002D1D6C"/>
    <w:rsid w:val="002D4C48"/>
    <w:rsid w:val="002D5AB3"/>
    <w:rsid w:val="002E06E5"/>
    <w:rsid w:val="002E06EA"/>
    <w:rsid w:val="002E3075"/>
    <w:rsid w:val="002E4167"/>
    <w:rsid w:val="002E48D0"/>
    <w:rsid w:val="002E5230"/>
    <w:rsid w:val="002F1986"/>
    <w:rsid w:val="002F41C9"/>
    <w:rsid w:val="002F7240"/>
    <w:rsid w:val="002F7261"/>
    <w:rsid w:val="002F72E7"/>
    <w:rsid w:val="00300044"/>
    <w:rsid w:val="00300841"/>
    <w:rsid w:val="00304E80"/>
    <w:rsid w:val="00304FFC"/>
    <w:rsid w:val="0030712E"/>
    <w:rsid w:val="003077F9"/>
    <w:rsid w:val="00307F13"/>
    <w:rsid w:val="00313A83"/>
    <w:rsid w:val="003150DE"/>
    <w:rsid w:val="003151F1"/>
    <w:rsid w:val="003221BC"/>
    <w:rsid w:val="00324D16"/>
    <w:rsid w:val="00325394"/>
    <w:rsid w:val="00326E1B"/>
    <w:rsid w:val="003306E7"/>
    <w:rsid w:val="00331057"/>
    <w:rsid w:val="00332311"/>
    <w:rsid w:val="0033299D"/>
    <w:rsid w:val="00334117"/>
    <w:rsid w:val="00335D1C"/>
    <w:rsid w:val="00336177"/>
    <w:rsid w:val="003361C7"/>
    <w:rsid w:val="00337211"/>
    <w:rsid w:val="00340D4C"/>
    <w:rsid w:val="00341C83"/>
    <w:rsid w:val="00342D1A"/>
    <w:rsid w:val="003435AA"/>
    <w:rsid w:val="0034436F"/>
    <w:rsid w:val="00347A18"/>
    <w:rsid w:val="00352421"/>
    <w:rsid w:val="0035347B"/>
    <w:rsid w:val="00353F4A"/>
    <w:rsid w:val="00354811"/>
    <w:rsid w:val="00356046"/>
    <w:rsid w:val="00360651"/>
    <w:rsid w:val="00361028"/>
    <w:rsid w:val="0036136F"/>
    <w:rsid w:val="00361EF5"/>
    <w:rsid w:val="00363F07"/>
    <w:rsid w:val="003642A0"/>
    <w:rsid w:val="00364528"/>
    <w:rsid w:val="00367295"/>
    <w:rsid w:val="0037021E"/>
    <w:rsid w:val="00370D46"/>
    <w:rsid w:val="00373DD9"/>
    <w:rsid w:val="00376347"/>
    <w:rsid w:val="00380F81"/>
    <w:rsid w:val="00382784"/>
    <w:rsid w:val="00383F3A"/>
    <w:rsid w:val="00384C5C"/>
    <w:rsid w:val="00390231"/>
    <w:rsid w:val="003914CD"/>
    <w:rsid w:val="00393790"/>
    <w:rsid w:val="00395035"/>
    <w:rsid w:val="003951B3"/>
    <w:rsid w:val="003956EE"/>
    <w:rsid w:val="003956F9"/>
    <w:rsid w:val="00397446"/>
    <w:rsid w:val="003A31D7"/>
    <w:rsid w:val="003A32B3"/>
    <w:rsid w:val="003A5533"/>
    <w:rsid w:val="003B1131"/>
    <w:rsid w:val="003B299F"/>
    <w:rsid w:val="003B34F6"/>
    <w:rsid w:val="003B4047"/>
    <w:rsid w:val="003B4B6E"/>
    <w:rsid w:val="003B564E"/>
    <w:rsid w:val="003B63ED"/>
    <w:rsid w:val="003B7515"/>
    <w:rsid w:val="003C175E"/>
    <w:rsid w:val="003C4112"/>
    <w:rsid w:val="003C7E66"/>
    <w:rsid w:val="003D0701"/>
    <w:rsid w:val="003D0A14"/>
    <w:rsid w:val="003D4795"/>
    <w:rsid w:val="003E15AE"/>
    <w:rsid w:val="003E264C"/>
    <w:rsid w:val="003E2C2A"/>
    <w:rsid w:val="003E4E8E"/>
    <w:rsid w:val="003E52E9"/>
    <w:rsid w:val="003F0D8D"/>
    <w:rsid w:val="003F1071"/>
    <w:rsid w:val="003F1FF3"/>
    <w:rsid w:val="003F23AE"/>
    <w:rsid w:val="003F5CD4"/>
    <w:rsid w:val="003F6D31"/>
    <w:rsid w:val="00406755"/>
    <w:rsid w:val="00406C03"/>
    <w:rsid w:val="00411CA5"/>
    <w:rsid w:val="00416B98"/>
    <w:rsid w:val="004211E2"/>
    <w:rsid w:val="00421A00"/>
    <w:rsid w:val="00421D06"/>
    <w:rsid w:val="00422165"/>
    <w:rsid w:val="00424618"/>
    <w:rsid w:val="00425ABE"/>
    <w:rsid w:val="00426167"/>
    <w:rsid w:val="004268D6"/>
    <w:rsid w:val="00426C2D"/>
    <w:rsid w:val="00427C70"/>
    <w:rsid w:val="004309AF"/>
    <w:rsid w:val="0043653D"/>
    <w:rsid w:val="004375CB"/>
    <w:rsid w:val="00437720"/>
    <w:rsid w:val="00437B8C"/>
    <w:rsid w:val="004415F9"/>
    <w:rsid w:val="0044441D"/>
    <w:rsid w:val="0044461B"/>
    <w:rsid w:val="004459DE"/>
    <w:rsid w:val="00451A98"/>
    <w:rsid w:val="0045353B"/>
    <w:rsid w:val="00454B2E"/>
    <w:rsid w:val="00456970"/>
    <w:rsid w:val="00456F3E"/>
    <w:rsid w:val="00464F93"/>
    <w:rsid w:val="004669EC"/>
    <w:rsid w:val="00466C71"/>
    <w:rsid w:val="00467C01"/>
    <w:rsid w:val="00471641"/>
    <w:rsid w:val="0047193F"/>
    <w:rsid w:val="004721D7"/>
    <w:rsid w:val="00472C73"/>
    <w:rsid w:val="00474176"/>
    <w:rsid w:val="00480602"/>
    <w:rsid w:val="00480BBD"/>
    <w:rsid w:val="00481C02"/>
    <w:rsid w:val="004824EE"/>
    <w:rsid w:val="00482900"/>
    <w:rsid w:val="00482976"/>
    <w:rsid w:val="00482FC2"/>
    <w:rsid w:val="004837D4"/>
    <w:rsid w:val="00486289"/>
    <w:rsid w:val="00493EFA"/>
    <w:rsid w:val="004940F4"/>
    <w:rsid w:val="004955A7"/>
    <w:rsid w:val="004967E3"/>
    <w:rsid w:val="004976A3"/>
    <w:rsid w:val="004A095D"/>
    <w:rsid w:val="004A1240"/>
    <w:rsid w:val="004A4A68"/>
    <w:rsid w:val="004A79C5"/>
    <w:rsid w:val="004B0E62"/>
    <w:rsid w:val="004B10A9"/>
    <w:rsid w:val="004B2776"/>
    <w:rsid w:val="004B2808"/>
    <w:rsid w:val="004B3366"/>
    <w:rsid w:val="004B6A86"/>
    <w:rsid w:val="004C3254"/>
    <w:rsid w:val="004C3411"/>
    <w:rsid w:val="004C3ABF"/>
    <w:rsid w:val="004C547D"/>
    <w:rsid w:val="004C5E62"/>
    <w:rsid w:val="004D36D3"/>
    <w:rsid w:val="004D3BC6"/>
    <w:rsid w:val="004E0AEB"/>
    <w:rsid w:val="004E0F1B"/>
    <w:rsid w:val="004E2F29"/>
    <w:rsid w:val="004E58DA"/>
    <w:rsid w:val="004F2D8A"/>
    <w:rsid w:val="004F31A9"/>
    <w:rsid w:val="004F4A0A"/>
    <w:rsid w:val="004F576D"/>
    <w:rsid w:val="004F5FE2"/>
    <w:rsid w:val="004F5FF3"/>
    <w:rsid w:val="004F6138"/>
    <w:rsid w:val="004F6660"/>
    <w:rsid w:val="004F705E"/>
    <w:rsid w:val="004F7AC9"/>
    <w:rsid w:val="0050191D"/>
    <w:rsid w:val="00502B00"/>
    <w:rsid w:val="005045AA"/>
    <w:rsid w:val="005104FF"/>
    <w:rsid w:val="00511EB7"/>
    <w:rsid w:val="005140A6"/>
    <w:rsid w:val="005142DA"/>
    <w:rsid w:val="00517E0B"/>
    <w:rsid w:val="005213D1"/>
    <w:rsid w:val="00524545"/>
    <w:rsid w:val="00525E33"/>
    <w:rsid w:val="00526B30"/>
    <w:rsid w:val="00527AAF"/>
    <w:rsid w:val="00530CD7"/>
    <w:rsid w:val="00531277"/>
    <w:rsid w:val="00532775"/>
    <w:rsid w:val="00532E4E"/>
    <w:rsid w:val="005332A2"/>
    <w:rsid w:val="0053352D"/>
    <w:rsid w:val="00536659"/>
    <w:rsid w:val="005367B0"/>
    <w:rsid w:val="00536ED1"/>
    <w:rsid w:val="00536F92"/>
    <w:rsid w:val="0053789C"/>
    <w:rsid w:val="0054169E"/>
    <w:rsid w:val="005419FE"/>
    <w:rsid w:val="00545202"/>
    <w:rsid w:val="00551E4B"/>
    <w:rsid w:val="0055237D"/>
    <w:rsid w:val="00553319"/>
    <w:rsid w:val="005567F2"/>
    <w:rsid w:val="005609FB"/>
    <w:rsid w:val="005618D1"/>
    <w:rsid w:val="005625C4"/>
    <w:rsid w:val="0056274A"/>
    <w:rsid w:val="00562FFD"/>
    <w:rsid w:val="00563D3C"/>
    <w:rsid w:val="00563D43"/>
    <w:rsid w:val="005642F0"/>
    <w:rsid w:val="005651CD"/>
    <w:rsid w:val="00565B1D"/>
    <w:rsid w:val="00566736"/>
    <w:rsid w:val="00567BDC"/>
    <w:rsid w:val="00585BF9"/>
    <w:rsid w:val="00586610"/>
    <w:rsid w:val="00587705"/>
    <w:rsid w:val="00591D6A"/>
    <w:rsid w:val="005929D9"/>
    <w:rsid w:val="00593751"/>
    <w:rsid w:val="00593B34"/>
    <w:rsid w:val="00593F96"/>
    <w:rsid w:val="005A10CC"/>
    <w:rsid w:val="005A5815"/>
    <w:rsid w:val="005B1AFC"/>
    <w:rsid w:val="005B3699"/>
    <w:rsid w:val="005B4D72"/>
    <w:rsid w:val="005C2CC1"/>
    <w:rsid w:val="005C3920"/>
    <w:rsid w:val="005C67FB"/>
    <w:rsid w:val="005C730F"/>
    <w:rsid w:val="005C7DFE"/>
    <w:rsid w:val="005C7E15"/>
    <w:rsid w:val="005D005A"/>
    <w:rsid w:val="005D00E2"/>
    <w:rsid w:val="005D2289"/>
    <w:rsid w:val="005D612D"/>
    <w:rsid w:val="005D61C2"/>
    <w:rsid w:val="005E0DB2"/>
    <w:rsid w:val="005E3099"/>
    <w:rsid w:val="005E3DB9"/>
    <w:rsid w:val="005E51BE"/>
    <w:rsid w:val="005E61E9"/>
    <w:rsid w:val="005F030A"/>
    <w:rsid w:val="005F3A60"/>
    <w:rsid w:val="005F6589"/>
    <w:rsid w:val="005F73D3"/>
    <w:rsid w:val="00600376"/>
    <w:rsid w:val="006019BE"/>
    <w:rsid w:val="00602E26"/>
    <w:rsid w:val="00604398"/>
    <w:rsid w:val="00604F8D"/>
    <w:rsid w:val="0061312F"/>
    <w:rsid w:val="006162ED"/>
    <w:rsid w:val="0061697F"/>
    <w:rsid w:val="00616DA5"/>
    <w:rsid w:val="00616FFD"/>
    <w:rsid w:val="006201F4"/>
    <w:rsid w:val="00626860"/>
    <w:rsid w:val="00627356"/>
    <w:rsid w:val="0062752B"/>
    <w:rsid w:val="006307B7"/>
    <w:rsid w:val="006324AB"/>
    <w:rsid w:val="00632CD4"/>
    <w:rsid w:val="00634444"/>
    <w:rsid w:val="00634EFC"/>
    <w:rsid w:val="006352E1"/>
    <w:rsid w:val="00635EBA"/>
    <w:rsid w:val="0063658D"/>
    <w:rsid w:val="00641AF0"/>
    <w:rsid w:val="00641E2D"/>
    <w:rsid w:val="00643DD3"/>
    <w:rsid w:val="006441AB"/>
    <w:rsid w:val="00644E24"/>
    <w:rsid w:val="00646E19"/>
    <w:rsid w:val="00647DFC"/>
    <w:rsid w:val="006500D9"/>
    <w:rsid w:val="006502A1"/>
    <w:rsid w:val="006546A3"/>
    <w:rsid w:val="0065484B"/>
    <w:rsid w:val="00655ADB"/>
    <w:rsid w:val="00657BBE"/>
    <w:rsid w:val="00660209"/>
    <w:rsid w:val="00665457"/>
    <w:rsid w:val="00666C15"/>
    <w:rsid w:val="006710F1"/>
    <w:rsid w:val="006737FF"/>
    <w:rsid w:val="00673B3F"/>
    <w:rsid w:val="006758DD"/>
    <w:rsid w:val="0067718D"/>
    <w:rsid w:val="00681169"/>
    <w:rsid w:val="00682DBF"/>
    <w:rsid w:val="0068587B"/>
    <w:rsid w:val="00687A4E"/>
    <w:rsid w:val="00692B15"/>
    <w:rsid w:val="0069343E"/>
    <w:rsid w:val="006935F9"/>
    <w:rsid w:val="00696010"/>
    <w:rsid w:val="00697F70"/>
    <w:rsid w:val="00697FDE"/>
    <w:rsid w:val="006A37DF"/>
    <w:rsid w:val="006A387D"/>
    <w:rsid w:val="006A3A14"/>
    <w:rsid w:val="006A581D"/>
    <w:rsid w:val="006A63F9"/>
    <w:rsid w:val="006A6462"/>
    <w:rsid w:val="006A688F"/>
    <w:rsid w:val="006A74E2"/>
    <w:rsid w:val="006B0B2A"/>
    <w:rsid w:val="006B12F0"/>
    <w:rsid w:val="006B160C"/>
    <w:rsid w:val="006C46C7"/>
    <w:rsid w:val="006C59CB"/>
    <w:rsid w:val="006C7146"/>
    <w:rsid w:val="006D12FB"/>
    <w:rsid w:val="006D139E"/>
    <w:rsid w:val="006D1C8F"/>
    <w:rsid w:val="006D1F49"/>
    <w:rsid w:val="006D2CEC"/>
    <w:rsid w:val="006D5A3C"/>
    <w:rsid w:val="006D6624"/>
    <w:rsid w:val="006D694E"/>
    <w:rsid w:val="006D6CD8"/>
    <w:rsid w:val="006E23CC"/>
    <w:rsid w:val="006E3D89"/>
    <w:rsid w:val="006E4022"/>
    <w:rsid w:val="006F1877"/>
    <w:rsid w:val="006F32A6"/>
    <w:rsid w:val="006F663C"/>
    <w:rsid w:val="006F676C"/>
    <w:rsid w:val="00701105"/>
    <w:rsid w:val="007034C7"/>
    <w:rsid w:val="00703BFF"/>
    <w:rsid w:val="007058FE"/>
    <w:rsid w:val="0070595C"/>
    <w:rsid w:val="00705B6C"/>
    <w:rsid w:val="00707465"/>
    <w:rsid w:val="00711972"/>
    <w:rsid w:val="00713738"/>
    <w:rsid w:val="00714253"/>
    <w:rsid w:val="00716655"/>
    <w:rsid w:val="00716D01"/>
    <w:rsid w:val="00720358"/>
    <w:rsid w:val="00720660"/>
    <w:rsid w:val="007208B6"/>
    <w:rsid w:val="00724A32"/>
    <w:rsid w:val="007260AC"/>
    <w:rsid w:val="007274C8"/>
    <w:rsid w:val="007274D1"/>
    <w:rsid w:val="00727DCD"/>
    <w:rsid w:val="00727FA7"/>
    <w:rsid w:val="00735914"/>
    <w:rsid w:val="00736696"/>
    <w:rsid w:val="007422EF"/>
    <w:rsid w:val="00742D3A"/>
    <w:rsid w:val="00742E4E"/>
    <w:rsid w:val="00742FC4"/>
    <w:rsid w:val="007436B3"/>
    <w:rsid w:val="0074409C"/>
    <w:rsid w:val="007506C7"/>
    <w:rsid w:val="007552EF"/>
    <w:rsid w:val="0075606A"/>
    <w:rsid w:val="007564E6"/>
    <w:rsid w:val="00756573"/>
    <w:rsid w:val="0075765A"/>
    <w:rsid w:val="00763B98"/>
    <w:rsid w:val="00763C06"/>
    <w:rsid w:val="007702BB"/>
    <w:rsid w:val="00770E52"/>
    <w:rsid w:val="00770EA1"/>
    <w:rsid w:val="007732EF"/>
    <w:rsid w:val="007739A3"/>
    <w:rsid w:val="00777B3B"/>
    <w:rsid w:val="00780FDB"/>
    <w:rsid w:val="0078387B"/>
    <w:rsid w:val="00786E68"/>
    <w:rsid w:val="00786FA3"/>
    <w:rsid w:val="0078751B"/>
    <w:rsid w:val="0079159E"/>
    <w:rsid w:val="007942A8"/>
    <w:rsid w:val="00795695"/>
    <w:rsid w:val="00797C21"/>
    <w:rsid w:val="007A38AC"/>
    <w:rsid w:val="007A5CE5"/>
    <w:rsid w:val="007B00EE"/>
    <w:rsid w:val="007B05F3"/>
    <w:rsid w:val="007B19BF"/>
    <w:rsid w:val="007B3822"/>
    <w:rsid w:val="007B4899"/>
    <w:rsid w:val="007C04E4"/>
    <w:rsid w:val="007C33A4"/>
    <w:rsid w:val="007C37E8"/>
    <w:rsid w:val="007C57E7"/>
    <w:rsid w:val="007D1703"/>
    <w:rsid w:val="007D1BA4"/>
    <w:rsid w:val="007D229D"/>
    <w:rsid w:val="007D26D3"/>
    <w:rsid w:val="007D2CED"/>
    <w:rsid w:val="007D3A00"/>
    <w:rsid w:val="007D45DC"/>
    <w:rsid w:val="007D51AB"/>
    <w:rsid w:val="007E2E4B"/>
    <w:rsid w:val="007E2F5D"/>
    <w:rsid w:val="007E386B"/>
    <w:rsid w:val="007E3F8B"/>
    <w:rsid w:val="007E4F73"/>
    <w:rsid w:val="007F1572"/>
    <w:rsid w:val="007F2896"/>
    <w:rsid w:val="007F638A"/>
    <w:rsid w:val="007F7733"/>
    <w:rsid w:val="0080157E"/>
    <w:rsid w:val="00802153"/>
    <w:rsid w:val="00802683"/>
    <w:rsid w:val="0080360D"/>
    <w:rsid w:val="00803821"/>
    <w:rsid w:val="008053BF"/>
    <w:rsid w:val="00805837"/>
    <w:rsid w:val="00806D13"/>
    <w:rsid w:val="008124B0"/>
    <w:rsid w:val="00812A6C"/>
    <w:rsid w:val="00814848"/>
    <w:rsid w:val="00820343"/>
    <w:rsid w:val="00822845"/>
    <w:rsid w:val="0082313D"/>
    <w:rsid w:val="008246C0"/>
    <w:rsid w:val="0082523E"/>
    <w:rsid w:val="008256AA"/>
    <w:rsid w:val="00827D92"/>
    <w:rsid w:val="00831351"/>
    <w:rsid w:val="00831855"/>
    <w:rsid w:val="00837D25"/>
    <w:rsid w:val="0084007E"/>
    <w:rsid w:val="00840C0C"/>
    <w:rsid w:val="0084124D"/>
    <w:rsid w:val="0084325C"/>
    <w:rsid w:val="00845726"/>
    <w:rsid w:val="00847B59"/>
    <w:rsid w:val="00864D59"/>
    <w:rsid w:val="008677B6"/>
    <w:rsid w:val="008729A0"/>
    <w:rsid w:val="00873569"/>
    <w:rsid w:val="00873A18"/>
    <w:rsid w:val="0087591B"/>
    <w:rsid w:val="008801BD"/>
    <w:rsid w:val="00882572"/>
    <w:rsid w:val="00890F96"/>
    <w:rsid w:val="0089241C"/>
    <w:rsid w:val="0089288B"/>
    <w:rsid w:val="008944BB"/>
    <w:rsid w:val="00895845"/>
    <w:rsid w:val="00896202"/>
    <w:rsid w:val="00896699"/>
    <w:rsid w:val="00897192"/>
    <w:rsid w:val="008972AF"/>
    <w:rsid w:val="008977AA"/>
    <w:rsid w:val="008A3500"/>
    <w:rsid w:val="008A45AE"/>
    <w:rsid w:val="008A57DA"/>
    <w:rsid w:val="008A6F4F"/>
    <w:rsid w:val="008B0259"/>
    <w:rsid w:val="008B13DC"/>
    <w:rsid w:val="008B2875"/>
    <w:rsid w:val="008B4F77"/>
    <w:rsid w:val="008B6BB0"/>
    <w:rsid w:val="008B6BF1"/>
    <w:rsid w:val="008C0547"/>
    <w:rsid w:val="008C29DB"/>
    <w:rsid w:val="008C72A2"/>
    <w:rsid w:val="008D18F0"/>
    <w:rsid w:val="008D37B1"/>
    <w:rsid w:val="008D3CD4"/>
    <w:rsid w:val="008E1EE4"/>
    <w:rsid w:val="008E22F2"/>
    <w:rsid w:val="008E4383"/>
    <w:rsid w:val="008E472F"/>
    <w:rsid w:val="008E5A26"/>
    <w:rsid w:val="008E6015"/>
    <w:rsid w:val="008F075A"/>
    <w:rsid w:val="008F4516"/>
    <w:rsid w:val="008F5804"/>
    <w:rsid w:val="008F58D0"/>
    <w:rsid w:val="008F696C"/>
    <w:rsid w:val="008F7979"/>
    <w:rsid w:val="00900256"/>
    <w:rsid w:val="00901B9A"/>
    <w:rsid w:val="00902E89"/>
    <w:rsid w:val="0090456C"/>
    <w:rsid w:val="0091082E"/>
    <w:rsid w:val="00911BCD"/>
    <w:rsid w:val="0091611D"/>
    <w:rsid w:val="0091721B"/>
    <w:rsid w:val="009212BA"/>
    <w:rsid w:val="00925F3F"/>
    <w:rsid w:val="00926C3D"/>
    <w:rsid w:val="009273A1"/>
    <w:rsid w:val="00934928"/>
    <w:rsid w:val="0093748A"/>
    <w:rsid w:val="00940881"/>
    <w:rsid w:val="00941688"/>
    <w:rsid w:val="00942518"/>
    <w:rsid w:val="00943AE5"/>
    <w:rsid w:val="00944025"/>
    <w:rsid w:val="009461FA"/>
    <w:rsid w:val="00947609"/>
    <w:rsid w:val="00950060"/>
    <w:rsid w:val="00950D51"/>
    <w:rsid w:val="009519B4"/>
    <w:rsid w:val="00954EB5"/>
    <w:rsid w:val="00955370"/>
    <w:rsid w:val="00956439"/>
    <w:rsid w:val="00964C3E"/>
    <w:rsid w:val="00965CD1"/>
    <w:rsid w:val="009667F9"/>
    <w:rsid w:val="00967070"/>
    <w:rsid w:val="00967434"/>
    <w:rsid w:val="009702BE"/>
    <w:rsid w:val="0097114E"/>
    <w:rsid w:val="00972A79"/>
    <w:rsid w:val="00973467"/>
    <w:rsid w:val="009743EC"/>
    <w:rsid w:val="00974EB2"/>
    <w:rsid w:val="00976C5E"/>
    <w:rsid w:val="009770B4"/>
    <w:rsid w:val="00984BC0"/>
    <w:rsid w:val="00985643"/>
    <w:rsid w:val="00990F15"/>
    <w:rsid w:val="009943E3"/>
    <w:rsid w:val="00996666"/>
    <w:rsid w:val="00996692"/>
    <w:rsid w:val="009A57F0"/>
    <w:rsid w:val="009A67E1"/>
    <w:rsid w:val="009A7493"/>
    <w:rsid w:val="009A77A9"/>
    <w:rsid w:val="009B0A7D"/>
    <w:rsid w:val="009B1786"/>
    <w:rsid w:val="009B3208"/>
    <w:rsid w:val="009B358A"/>
    <w:rsid w:val="009B5A9B"/>
    <w:rsid w:val="009C00E4"/>
    <w:rsid w:val="009C104F"/>
    <w:rsid w:val="009C433F"/>
    <w:rsid w:val="009C627D"/>
    <w:rsid w:val="009C7978"/>
    <w:rsid w:val="009C7F3B"/>
    <w:rsid w:val="009D06D7"/>
    <w:rsid w:val="009D3297"/>
    <w:rsid w:val="009D3D8B"/>
    <w:rsid w:val="009D3FFE"/>
    <w:rsid w:val="009D49DD"/>
    <w:rsid w:val="009D6034"/>
    <w:rsid w:val="009D6841"/>
    <w:rsid w:val="009E0073"/>
    <w:rsid w:val="009E5616"/>
    <w:rsid w:val="009E5927"/>
    <w:rsid w:val="009E608D"/>
    <w:rsid w:val="009E65DB"/>
    <w:rsid w:val="009F101D"/>
    <w:rsid w:val="009F5035"/>
    <w:rsid w:val="009F69EC"/>
    <w:rsid w:val="009F7824"/>
    <w:rsid w:val="009F7A8A"/>
    <w:rsid w:val="009F7DC0"/>
    <w:rsid w:val="00A04B35"/>
    <w:rsid w:val="00A0626B"/>
    <w:rsid w:val="00A076D7"/>
    <w:rsid w:val="00A07BF4"/>
    <w:rsid w:val="00A123BE"/>
    <w:rsid w:val="00A1307B"/>
    <w:rsid w:val="00A14476"/>
    <w:rsid w:val="00A1534D"/>
    <w:rsid w:val="00A153C8"/>
    <w:rsid w:val="00A17B3C"/>
    <w:rsid w:val="00A217C5"/>
    <w:rsid w:val="00A2189D"/>
    <w:rsid w:val="00A21F56"/>
    <w:rsid w:val="00A23FA0"/>
    <w:rsid w:val="00A27265"/>
    <w:rsid w:val="00A34BD9"/>
    <w:rsid w:val="00A36430"/>
    <w:rsid w:val="00A42F59"/>
    <w:rsid w:val="00A4395B"/>
    <w:rsid w:val="00A4636A"/>
    <w:rsid w:val="00A47DFA"/>
    <w:rsid w:val="00A5415D"/>
    <w:rsid w:val="00A54423"/>
    <w:rsid w:val="00A54D04"/>
    <w:rsid w:val="00A5689C"/>
    <w:rsid w:val="00A57D61"/>
    <w:rsid w:val="00A57D9F"/>
    <w:rsid w:val="00A61CAF"/>
    <w:rsid w:val="00A629CC"/>
    <w:rsid w:val="00A6568F"/>
    <w:rsid w:val="00A716A8"/>
    <w:rsid w:val="00A71969"/>
    <w:rsid w:val="00A7393E"/>
    <w:rsid w:val="00A73AC3"/>
    <w:rsid w:val="00A74080"/>
    <w:rsid w:val="00A74EF6"/>
    <w:rsid w:val="00A76C3C"/>
    <w:rsid w:val="00A77B17"/>
    <w:rsid w:val="00A8173C"/>
    <w:rsid w:val="00A83E09"/>
    <w:rsid w:val="00A85E43"/>
    <w:rsid w:val="00A879B1"/>
    <w:rsid w:val="00A9014F"/>
    <w:rsid w:val="00A926A2"/>
    <w:rsid w:val="00A95EF9"/>
    <w:rsid w:val="00A9647D"/>
    <w:rsid w:val="00A96962"/>
    <w:rsid w:val="00AA2379"/>
    <w:rsid w:val="00AA42FF"/>
    <w:rsid w:val="00AA656A"/>
    <w:rsid w:val="00AA7576"/>
    <w:rsid w:val="00AB1386"/>
    <w:rsid w:val="00AB1D7D"/>
    <w:rsid w:val="00AB35E1"/>
    <w:rsid w:val="00AB5984"/>
    <w:rsid w:val="00AB6046"/>
    <w:rsid w:val="00AB6134"/>
    <w:rsid w:val="00AB667E"/>
    <w:rsid w:val="00AB7540"/>
    <w:rsid w:val="00AB79B6"/>
    <w:rsid w:val="00AB7BAF"/>
    <w:rsid w:val="00AC069B"/>
    <w:rsid w:val="00AC118E"/>
    <w:rsid w:val="00AC1710"/>
    <w:rsid w:val="00AC2423"/>
    <w:rsid w:val="00AC2C01"/>
    <w:rsid w:val="00AC3931"/>
    <w:rsid w:val="00AC407D"/>
    <w:rsid w:val="00AC447A"/>
    <w:rsid w:val="00AC4585"/>
    <w:rsid w:val="00AC6367"/>
    <w:rsid w:val="00AD23D2"/>
    <w:rsid w:val="00AD258B"/>
    <w:rsid w:val="00AD2B2B"/>
    <w:rsid w:val="00AD31C2"/>
    <w:rsid w:val="00AD4465"/>
    <w:rsid w:val="00AD605B"/>
    <w:rsid w:val="00AD6F4C"/>
    <w:rsid w:val="00AD7AE8"/>
    <w:rsid w:val="00AE0210"/>
    <w:rsid w:val="00AE20AA"/>
    <w:rsid w:val="00AE2DE5"/>
    <w:rsid w:val="00AE3FBC"/>
    <w:rsid w:val="00AF148F"/>
    <w:rsid w:val="00AF15F9"/>
    <w:rsid w:val="00AF2051"/>
    <w:rsid w:val="00AF32BC"/>
    <w:rsid w:val="00AF4511"/>
    <w:rsid w:val="00AF5303"/>
    <w:rsid w:val="00B02F6E"/>
    <w:rsid w:val="00B03026"/>
    <w:rsid w:val="00B062D9"/>
    <w:rsid w:val="00B10D9C"/>
    <w:rsid w:val="00B11295"/>
    <w:rsid w:val="00B11E38"/>
    <w:rsid w:val="00B13986"/>
    <w:rsid w:val="00B157F5"/>
    <w:rsid w:val="00B17599"/>
    <w:rsid w:val="00B1799E"/>
    <w:rsid w:val="00B231A1"/>
    <w:rsid w:val="00B233E0"/>
    <w:rsid w:val="00B24054"/>
    <w:rsid w:val="00B25B23"/>
    <w:rsid w:val="00B26B01"/>
    <w:rsid w:val="00B27BDE"/>
    <w:rsid w:val="00B3024C"/>
    <w:rsid w:val="00B30F79"/>
    <w:rsid w:val="00B3284D"/>
    <w:rsid w:val="00B32F56"/>
    <w:rsid w:val="00B33993"/>
    <w:rsid w:val="00B33ADF"/>
    <w:rsid w:val="00B33E44"/>
    <w:rsid w:val="00B40972"/>
    <w:rsid w:val="00B45668"/>
    <w:rsid w:val="00B475AE"/>
    <w:rsid w:val="00B50DFC"/>
    <w:rsid w:val="00B51A23"/>
    <w:rsid w:val="00B5250A"/>
    <w:rsid w:val="00B52C22"/>
    <w:rsid w:val="00B533B1"/>
    <w:rsid w:val="00B53F70"/>
    <w:rsid w:val="00B541DE"/>
    <w:rsid w:val="00B54F5A"/>
    <w:rsid w:val="00B568BE"/>
    <w:rsid w:val="00B56F11"/>
    <w:rsid w:val="00B579ED"/>
    <w:rsid w:val="00B6122B"/>
    <w:rsid w:val="00B632BA"/>
    <w:rsid w:val="00B638DE"/>
    <w:rsid w:val="00B66896"/>
    <w:rsid w:val="00B70DE3"/>
    <w:rsid w:val="00B71799"/>
    <w:rsid w:val="00B72C3B"/>
    <w:rsid w:val="00B731A7"/>
    <w:rsid w:val="00B73E6E"/>
    <w:rsid w:val="00B74E9E"/>
    <w:rsid w:val="00B74EB0"/>
    <w:rsid w:val="00B7596C"/>
    <w:rsid w:val="00B75B46"/>
    <w:rsid w:val="00B761F5"/>
    <w:rsid w:val="00B81BB5"/>
    <w:rsid w:val="00B82CF8"/>
    <w:rsid w:val="00B84243"/>
    <w:rsid w:val="00B844C2"/>
    <w:rsid w:val="00B859B9"/>
    <w:rsid w:val="00B86294"/>
    <w:rsid w:val="00B8676E"/>
    <w:rsid w:val="00B90929"/>
    <w:rsid w:val="00B914DD"/>
    <w:rsid w:val="00B92035"/>
    <w:rsid w:val="00B93BFA"/>
    <w:rsid w:val="00BA1E2D"/>
    <w:rsid w:val="00BA2992"/>
    <w:rsid w:val="00BA6A12"/>
    <w:rsid w:val="00BA7B87"/>
    <w:rsid w:val="00BB298F"/>
    <w:rsid w:val="00BB2A6B"/>
    <w:rsid w:val="00BB5E68"/>
    <w:rsid w:val="00BB7391"/>
    <w:rsid w:val="00BB7E41"/>
    <w:rsid w:val="00BC49AF"/>
    <w:rsid w:val="00BC6A75"/>
    <w:rsid w:val="00BD30FC"/>
    <w:rsid w:val="00BD4D50"/>
    <w:rsid w:val="00BD50F7"/>
    <w:rsid w:val="00BE099A"/>
    <w:rsid w:val="00BE3167"/>
    <w:rsid w:val="00BE707C"/>
    <w:rsid w:val="00BF1738"/>
    <w:rsid w:val="00BF2C14"/>
    <w:rsid w:val="00BF3307"/>
    <w:rsid w:val="00BF6075"/>
    <w:rsid w:val="00BF6FDB"/>
    <w:rsid w:val="00C035CF"/>
    <w:rsid w:val="00C052CB"/>
    <w:rsid w:val="00C11498"/>
    <w:rsid w:val="00C11D34"/>
    <w:rsid w:val="00C123FA"/>
    <w:rsid w:val="00C13CA7"/>
    <w:rsid w:val="00C141E1"/>
    <w:rsid w:val="00C20F27"/>
    <w:rsid w:val="00C23119"/>
    <w:rsid w:val="00C26524"/>
    <w:rsid w:val="00C26529"/>
    <w:rsid w:val="00C26EC5"/>
    <w:rsid w:val="00C2738A"/>
    <w:rsid w:val="00C3060D"/>
    <w:rsid w:val="00C3066E"/>
    <w:rsid w:val="00C31B7B"/>
    <w:rsid w:val="00C3500A"/>
    <w:rsid w:val="00C363A7"/>
    <w:rsid w:val="00C440A0"/>
    <w:rsid w:val="00C47D78"/>
    <w:rsid w:val="00C514F2"/>
    <w:rsid w:val="00C53A45"/>
    <w:rsid w:val="00C54620"/>
    <w:rsid w:val="00C54AE8"/>
    <w:rsid w:val="00C55AC2"/>
    <w:rsid w:val="00C608A9"/>
    <w:rsid w:val="00C655CB"/>
    <w:rsid w:val="00C65E83"/>
    <w:rsid w:val="00C66A8F"/>
    <w:rsid w:val="00C720BB"/>
    <w:rsid w:val="00C7404C"/>
    <w:rsid w:val="00C80A6C"/>
    <w:rsid w:val="00C82332"/>
    <w:rsid w:val="00C838A6"/>
    <w:rsid w:val="00C87072"/>
    <w:rsid w:val="00C90331"/>
    <w:rsid w:val="00C90F78"/>
    <w:rsid w:val="00C9110B"/>
    <w:rsid w:val="00C95257"/>
    <w:rsid w:val="00C97FBA"/>
    <w:rsid w:val="00CA07E5"/>
    <w:rsid w:val="00CA0BC4"/>
    <w:rsid w:val="00CA2CC2"/>
    <w:rsid w:val="00CA56A2"/>
    <w:rsid w:val="00CA6D10"/>
    <w:rsid w:val="00CB0043"/>
    <w:rsid w:val="00CB02DF"/>
    <w:rsid w:val="00CB07E8"/>
    <w:rsid w:val="00CB21B8"/>
    <w:rsid w:val="00CB4A25"/>
    <w:rsid w:val="00CB6065"/>
    <w:rsid w:val="00CC0F20"/>
    <w:rsid w:val="00CC18B1"/>
    <w:rsid w:val="00CC540F"/>
    <w:rsid w:val="00CC75B5"/>
    <w:rsid w:val="00CD2AE5"/>
    <w:rsid w:val="00CD2DC4"/>
    <w:rsid w:val="00CD3136"/>
    <w:rsid w:val="00CD43F9"/>
    <w:rsid w:val="00CD4D0D"/>
    <w:rsid w:val="00CD4DE5"/>
    <w:rsid w:val="00CD5EA2"/>
    <w:rsid w:val="00CD708B"/>
    <w:rsid w:val="00CD7A96"/>
    <w:rsid w:val="00CE729A"/>
    <w:rsid w:val="00CF0536"/>
    <w:rsid w:val="00CF5EC2"/>
    <w:rsid w:val="00CF705C"/>
    <w:rsid w:val="00CF70EB"/>
    <w:rsid w:val="00D0073B"/>
    <w:rsid w:val="00D01DF8"/>
    <w:rsid w:val="00D0305A"/>
    <w:rsid w:val="00D05C84"/>
    <w:rsid w:val="00D10ED3"/>
    <w:rsid w:val="00D1226E"/>
    <w:rsid w:val="00D133A5"/>
    <w:rsid w:val="00D13D92"/>
    <w:rsid w:val="00D16515"/>
    <w:rsid w:val="00D204C5"/>
    <w:rsid w:val="00D20922"/>
    <w:rsid w:val="00D21E2B"/>
    <w:rsid w:val="00D22D38"/>
    <w:rsid w:val="00D2448C"/>
    <w:rsid w:val="00D2515C"/>
    <w:rsid w:val="00D25495"/>
    <w:rsid w:val="00D25886"/>
    <w:rsid w:val="00D30BD5"/>
    <w:rsid w:val="00D31E28"/>
    <w:rsid w:val="00D368BF"/>
    <w:rsid w:val="00D37A4A"/>
    <w:rsid w:val="00D4102B"/>
    <w:rsid w:val="00D4201C"/>
    <w:rsid w:val="00D42B4A"/>
    <w:rsid w:val="00D4504E"/>
    <w:rsid w:val="00D46D41"/>
    <w:rsid w:val="00D5057B"/>
    <w:rsid w:val="00D5097F"/>
    <w:rsid w:val="00D54124"/>
    <w:rsid w:val="00D541AC"/>
    <w:rsid w:val="00D5578D"/>
    <w:rsid w:val="00D577B1"/>
    <w:rsid w:val="00D66992"/>
    <w:rsid w:val="00D76E05"/>
    <w:rsid w:val="00D77CB7"/>
    <w:rsid w:val="00D77E39"/>
    <w:rsid w:val="00D8171C"/>
    <w:rsid w:val="00D86C09"/>
    <w:rsid w:val="00D870F2"/>
    <w:rsid w:val="00D875D9"/>
    <w:rsid w:val="00D92CA5"/>
    <w:rsid w:val="00D941D7"/>
    <w:rsid w:val="00D944DB"/>
    <w:rsid w:val="00D94B37"/>
    <w:rsid w:val="00D96ACE"/>
    <w:rsid w:val="00D96FA4"/>
    <w:rsid w:val="00DA0948"/>
    <w:rsid w:val="00DA42C2"/>
    <w:rsid w:val="00DA4E64"/>
    <w:rsid w:val="00DA5BC5"/>
    <w:rsid w:val="00DA6DB9"/>
    <w:rsid w:val="00DB028E"/>
    <w:rsid w:val="00DB1B17"/>
    <w:rsid w:val="00DB1FE8"/>
    <w:rsid w:val="00DB7A23"/>
    <w:rsid w:val="00DC1AD2"/>
    <w:rsid w:val="00DC1BA4"/>
    <w:rsid w:val="00DC5717"/>
    <w:rsid w:val="00DC585D"/>
    <w:rsid w:val="00DC6555"/>
    <w:rsid w:val="00DD0D28"/>
    <w:rsid w:val="00DD5FC6"/>
    <w:rsid w:val="00DE060B"/>
    <w:rsid w:val="00DE0B30"/>
    <w:rsid w:val="00DE3669"/>
    <w:rsid w:val="00DE44D8"/>
    <w:rsid w:val="00DE46D7"/>
    <w:rsid w:val="00DE628E"/>
    <w:rsid w:val="00DE6C6E"/>
    <w:rsid w:val="00DE73C8"/>
    <w:rsid w:val="00DE7BEE"/>
    <w:rsid w:val="00DF2CDE"/>
    <w:rsid w:val="00DF5959"/>
    <w:rsid w:val="00DF712E"/>
    <w:rsid w:val="00E013B1"/>
    <w:rsid w:val="00E02BEE"/>
    <w:rsid w:val="00E04F3F"/>
    <w:rsid w:val="00E06D2C"/>
    <w:rsid w:val="00E06E99"/>
    <w:rsid w:val="00E10338"/>
    <w:rsid w:val="00E13E39"/>
    <w:rsid w:val="00E14E72"/>
    <w:rsid w:val="00E15C2A"/>
    <w:rsid w:val="00E2164C"/>
    <w:rsid w:val="00E21B88"/>
    <w:rsid w:val="00E24C5E"/>
    <w:rsid w:val="00E25431"/>
    <w:rsid w:val="00E27094"/>
    <w:rsid w:val="00E320E4"/>
    <w:rsid w:val="00E3400D"/>
    <w:rsid w:val="00E3452D"/>
    <w:rsid w:val="00E34C2B"/>
    <w:rsid w:val="00E35ECD"/>
    <w:rsid w:val="00E37E54"/>
    <w:rsid w:val="00E40326"/>
    <w:rsid w:val="00E468D9"/>
    <w:rsid w:val="00E5241C"/>
    <w:rsid w:val="00E52F63"/>
    <w:rsid w:val="00E535B9"/>
    <w:rsid w:val="00E5374E"/>
    <w:rsid w:val="00E538BC"/>
    <w:rsid w:val="00E54E59"/>
    <w:rsid w:val="00E5754B"/>
    <w:rsid w:val="00E627E5"/>
    <w:rsid w:val="00E63F48"/>
    <w:rsid w:val="00E66204"/>
    <w:rsid w:val="00E67998"/>
    <w:rsid w:val="00E70951"/>
    <w:rsid w:val="00E71109"/>
    <w:rsid w:val="00E71C0A"/>
    <w:rsid w:val="00E72245"/>
    <w:rsid w:val="00E733E9"/>
    <w:rsid w:val="00E736B1"/>
    <w:rsid w:val="00E759C0"/>
    <w:rsid w:val="00E76A31"/>
    <w:rsid w:val="00E76DEA"/>
    <w:rsid w:val="00E80415"/>
    <w:rsid w:val="00E83949"/>
    <w:rsid w:val="00E83CA9"/>
    <w:rsid w:val="00E86826"/>
    <w:rsid w:val="00E87C41"/>
    <w:rsid w:val="00E915F3"/>
    <w:rsid w:val="00E92326"/>
    <w:rsid w:val="00E92CDF"/>
    <w:rsid w:val="00E93046"/>
    <w:rsid w:val="00E94717"/>
    <w:rsid w:val="00E9741E"/>
    <w:rsid w:val="00EA01FA"/>
    <w:rsid w:val="00EA0689"/>
    <w:rsid w:val="00EA0E04"/>
    <w:rsid w:val="00EA7553"/>
    <w:rsid w:val="00EC3143"/>
    <w:rsid w:val="00EC4248"/>
    <w:rsid w:val="00EC5881"/>
    <w:rsid w:val="00EC5B7B"/>
    <w:rsid w:val="00EC703A"/>
    <w:rsid w:val="00EC743E"/>
    <w:rsid w:val="00ED2278"/>
    <w:rsid w:val="00ED3768"/>
    <w:rsid w:val="00ED3D89"/>
    <w:rsid w:val="00ED4D01"/>
    <w:rsid w:val="00ED7C71"/>
    <w:rsid w:val="00EE1270"/>
    <w:rsid w:val="00EE1E53"/>
    <w:rsid w:val="00EE20F9"/>
    <w:rsid w:val="00EE234B"/>
    <w:rsid w:val="00EE28EB"/>
    <w:rsid w:val="00EE38FC"/>
    <w:rsid w:val="00EE42F1"/>
    <w:rsid w:val="00EE54AD"/>
    <w:rsid w:val="00EE7177"/>
    <w:rsid w:val="00EF0E84"/>
    <w:rsid w:val="00EF1345"/>
    <w:rsid w:val="00EF3C7D"/>
    <w:rsid w:val="00EF694D"/>
    <w:rsid w:val="00EF6AC1"/>
    <w:rsid w:val="00F01E74"/>
    <w:rsid w:val="00F02D02"/>
    <w:rsid w:val="00F02FFB"/>
    <w:rsid w:val="00F03DF0"/>
    <w:rsid w:val="00F04A91"/>
    <w:rsid w:val="00F064AD"/>
    <w:rsid w:val="00F07090"/>
    <w:rsid w:val="00F11462"/>
    <w:rsid w:val="00F149AC"/>
    <w:rsid w:val="00F1575F"/>
    <w:rsid w:val="00F160C6"/>
    <w:rsid w:val="00F21561"/>
    <w:rsid w:val="00F22D33"/>
    <w:rsid w:val="00F24C8D"/>
    <w:rsid w:val="00F254F3"/>
    <w:rsid w:val="00F312B1"/>
    <w:rsid w:val="00F34763"/>
    <w:rsid w:val="00F350F4"/>
    <w:rsid w:val="00F35B29"/>
    <w:rsid w:val="00F3644E"/>
    <w:rsid w:val="00F40D40"/>
    <w:rsid w:val="00F42B43"/>
    <w:rsid w:val="00F42C12"/>
    <w:rsid w:val="00F42ED1"/>
    <w:rsid w:val="00F4411A"/>
    <w:rsid w:val="00F50295"/>
    <w:rsid w:val="00F51789"/>
    <w:rsid w:val="00F56833"/>
    <w:rsid w:val="00F571E1"/>
    <w:rsid w:val="00F60F3F"/>
    <w:rsid w:val="00F61F51"/>
    <w:rsid w:val="00F631B5"/>
    <w:rsid w:val="00F633AB"/>
    <w:rsid w:val="00F63D3A"/>
    <w:rsid w:val="00F66472"/>
    <w:rsid w:val="00F66628"/>
    <w:rsid w:val="00F666B1"/>
    <w:rsid w:val="00F677D7"/>
    <w:rsid w:val="00F67A7D"/>
    <w:rsid w:val="00F67B52"/>
    <w:rsid w:val="00F7013E"/>
    <w:rsid w:val="00F72CF7"/>
    <w:rsid w:val="00F76E32"/>
    <w:rsid w:val="00F805EB"/>
    <w:rsid w:val="00F838E4"/>
    <w:rsid w:val="00F85D01"/>
    <w:rsid w:val="00F86CCB"/>
    <w:rsid w:val="00F87177"/>
    <w:rsid w:val="00F90FB5"/>
    <w:rsid w:val="00F9123D"/>
    <w:rsid w:val="00F92167"/>
    <w:rsid w:val="00F933A9"/>
    <w:rsid w:val="00F94D54"/>
    <w:rsid w:val="00FA0E2E"/>
    <w:rsid w:val="00FA2137"/>
    <w:rsid w:val="00FA2C30"/>
    <w:rsid w:val="00FA59EB"/>
    <w:rsid w:val="00FA5A9A"/>
    <w:rsid w:val="00FA5B10"/>
    <w:rsid w:val="00FB0192"/>
    <w:rsid w:val="00FB043E"/>
    <w:rsid w:val="00FB1F68"/>
    <w:rsid w:val="00FB2313"/>
    <w:rsid w:val="00FB3057"/>
    <w:rsid w:val="00FB3820"/>
    <w:rsid w:val="00FC066B"/>
    <w:rsid w:val="00FC0C9E"/>
    <w:rsid w:val="00FC0DBB"/>
    <w:rsid w:val="00FC1496"/>
    <w:rsid w:val="00FC1B51"/>
    <w:rsid w:val="00FC1FA3"/>
    <w:rsid w:val="00FC28FE"/>
    <w:rsid w:val="00FC70C6"/>
    <w:rsid w:val="00FD1A0F"/>
    <w:rsid w:val="00FD31EC"/>
    <w:rsid w:val="00FD68DF"/>
    <w:rsid w:val="00FE0D5C"/>
    <w:rsid w:val="00FE3C09"/>
    <w:rsid w:val="00FE5AAF"/>
    <w:rsid w:val="00FE5B86"/>
    <w:rsid w:val="00FE5CE0"/>
    <w:rsid w:val="00FE6652"/>
    <w:rsid w:val="00FF4028"/>
    <w:rsid w:val="00FF44C5"/>
    <w:rsid w:val="00FF4D1E"/>
    <w:rsid w:val="00FF63C0"/>
    <w:rsid w:val="00FF663C"/>
    <w:rsid w:val="00FF6F00"/>
    <w:rsid w:val="00FF716E"/>
    <w:rsid w:val="00FF7401"/>
    <w:rsid w:val="00FF7834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5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F694D"/>
    <w:rPr>
      <w:rFonts w:cs="Times New Roman"/>
      <w:color w:val="333399"/>
      <w:u w:val="single"/>
    </w:rPr>
  </w:style>
  <w:style w:type="paragraph" w:styleId="a4">
    <w:name w:val="header"/>
    <w:basedOn w:val="a"/>
    <w:link w:val="a5"/>
    <w:uiPriority w:val="99"/>
    <w:rsid w:val="00926C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926C3D"/>
    <w:rPr>
      <w:kern w:val="2"/>
      <w:sz w:val="24"/>
    </w:rPr>
  </w:style>
  <w:style w:type="paragraph" w:styleId="a6">
    <w:name w:val="footer"/>
    <w:basedOn w:val="a"/>
    <w:link w:val="a7"/>
    <w:uiPriority w:val="99"/>
    <w:rsid w:val="00681169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7">
    <w:name w:val="フッター (文字)"/>
    <w:link w:val="a6"/>
    <w:uiPriority w:val="99"/>
    <w:locked/>
    <w:rsid w:val="00FC0C9E"/>
    <w:rPr>
      <w:sz w:val="24"/>
    </w:rPr>
  </w:style>
  <w:style w:type="character" w:styleId="a8">
    <w:name w:val="page number"/>
    <w:uiPriority w:val="99"/>
    <w:rsid w:val="00681169"/>
    <w:rPr>
      <w:rFonts w:cs="Times New Roman"/>
    </w:rPr>
  </w:style>
  <w:style w:type="paragraph" w:styleId="2">
    <w:name w:val="Body Text Indent 2"/>
    <w:basedOn w:val="a"/>
    <w:link w:val="20"/>
    <w:uiPriority w:val="99"/>
    <w:rsid w:val="00BA1E2D"/>
    <w:pPr>
      <w:ind w:left="632"/>
    </w:pPr>
    <w:rPr>
      <w:kern w:val="0"/>
      <w:sz w:val="24"/>
    </w:rPr>
  </w:style>
  <w:style w:type="character" w:customStyle="1" w:styleId="20">
    <w:name w:val="本文インデント 2 (文字)"/>
    <w:link w:val="2"/>
    <w:uiPriority w:val="99"/>
    <w:semiHidden/>
    <w:locked/>
    <w:rsid w:val="00FC0C9E"/>
    <w:rPr>
      <w:sz w:val="24"/>
    </w:rPr>
  </w:style>
  <w:style w:type="paragraph" w:styleId="a9">
    <w:name w:val="Body Text"/>
    <w:basedOn w:val="a"/>
    <w:link w:val="aa"/>
    <w:uiPriority w:val="99"/>
    <w:rsid w:val="00BA1E2D"/>
    <w:rPr>
      <w:kern w:val="0"/>
      <w:sz w:val="24"/>
    </w:rPr>
  </w:style>
  <w:style w:type="character" w:customStyle="1" w:styleId="aa">
    <w:name w:val="本文 (文字)"/>
    <w:link w:val="a9"/>
    <w:uiPriority w:val="99"/>
    <w:semiHidden/>
    <w:locked/>
    <w:rsid w:val="00FC0C9E"/>
    <w:rPr>
      <w:sz w:val="24"/>
    </w:rPr>
  </w:style>
  <w:style w:type="paragraph" w:styleId="ab">
    <w:name w:val="Balloon Text"/>
    <w:basedOn w:val="a"/>
    <w:link w:val="ac"/>
    <w:uiPriority w:val="99"/>
    <w:semiHidden/>
    <w:rsid w:val="002A15D1"/>
    <w:rPr>
      <w:rFonts w:ascii="Arial" w:eastAsia="ＭＳ ゴシック" w:hAnsi="Arial"/>
      <w:kern w:val="0"/>
      <w:sz w:val="2"/>
      <w:szCs w:val="20"/>
    </w:rPr>
  </w:style>
  <w:style w:type="character" w:customStyle="1" w:styleId="ac">
    <w:name w:val="吹き出し (文字)"/>
    <w:link w:val="ab"/>
    <w:uiPriority w:val="99"/>
    <w:semiHidden/>
    <w:locked/>
    <w:rsid w:val="00FC0C9E"/>
    <w:rPr>
      <w:rFonts w:ascii="Arial" w:eastAsia="ＭＳ ゴシック" w:hAnsi="Arial"/>
      <w:sz w:val="2"/>
    </w:rPr>
  </w:style>
  <w:style w:type="character" w:styleId="ad">
    <w:name w:val="annotation reference"/>
    <w:uiPriority w:val="99"/>
    <w:semiHidden/>
    <w:rsid w:val="00D4504E"/>
    <w:rPr>
      <w:rFonts w:cs="Times New Roman"/>
      <w:sz w:val="18"/>
    </w:rPr>
  </w:style>
  <w:style w:type="paragraph" w:styleId="ae">
    <w:name w:val="annotation text"/>
    <w:basedOn w:val="a"/>
    <w:link w:val="af"/>
    <w:uiPriority w:val="99"/>
    <w:semiHidden/>
    <w:rsid w:val="00D4504E"/>
    <w:pPr>
      <w:jc w:val="left"/>
    </w:pPr>
    <w:rPr>
      <w:kern w:val="0"/>
      <w:sz w:val="24"/>
    </w:rPr>
  </w:style>
  <w:style w:type="character" w:customStyle="1" w:styleId="af">
    <w:name w:val="コメント文字列 (文字)"/>
    <w:link w:val="ae"/>
    <w:uiPriority w:val="99"/>
    <w:semiHidden/>
    <w:locked/>
    <w:rsid w:val="00FC0C9E"/>
    <w:rPr>
      <w:sz w:val="24"/>
    </w:rPr>
  </w:style>
  <w:style w:type="paragraph" w:styleId="af0">
    <w:name w:val="annotation subject"/>
    <w:basedOn w:val="ae"/>
    <w:next w:val="ae"/>
    <w:link w:val="af1"/>
    <w:uiPriority w:val="99"/>
    <w:semiHidden/>
    <w:rsid w:val="00967070"/>
    <w:rPr>
      <w:b/>
      <w:bCs/>
    </w:rPr>
  </w:style>
  <w:style w:type="character" w:customStyle="1" w:styleId="af1">
    <w:name w:val="コメント内容 (文字)"/>
    <w:link w:val="af0"/>
    <w:uiPriority w:val="99"/>
    <w:semiHidden/>
    <w:locked/>
    <w:rsid w:val="00FC0C9E"/>
    <w:rPr>
      <w:b/>
      <w:sz w:val="24"/>
    </w:rPr>
  </w:style>
  <w:style w:type="character" w:styleId="af2">
    <w:name w:val="line number"/>
    <w:uiPriority w:val="99"/>
    <w:rsid w:val="001D7D3F"/>
    <w:rPr>
      <w:rFonts w:cs="Times New Roman"/>
    </w:rPr>
  </w:style>
  <w:style w:type="paragraph" w:styleId="af3">
    <w:name w:val="footnote text"/>
    <w:basedOn w:val="a"/>
    <w:link w:val="af4"/>
    <w:uiPriority w:val="99"/>
    <w:rsid w:val="00EE54AD"/>
    <w:pPr>
      <w:snapToGrid w:val="0"/>
      <w:jc w:val="left"/>
    </w:pPr>
  </w:style>
  <w:style w:type="character" w:customStyle="1" w:styleId="af4">
    <w:name w:val="脚注文字列 (文字)"/>
    <w:link w:val="af3"/>
    <w:uiPriority w:val="99"/>
    <w:locked/>
    <w:rsid w:val="00EE54AD"/>
    <w:rPr>
      <w:rFonts w:cs="Times New Roman"/>
      <w:kern w:val="2"/>
      <w:sz w:val="24"/>
      <w:szCs w:val="24"/>
    </w:rPr>
  </w:style>
  <w:style w:type="character" w:styleId="af5">
    <w:name w:val="footnote reference"/>
    <w:uiPriority w:val="99"/>
    <w:rsid w:val="00EE54AD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rsid w:val="006D1C8F"/>
    <w:pPr>
      <w:snapToGrid w:val="0"/>
      <w:jc w:val="left"/>
    </w:pPr>
  </w:style>
  <w:style w:type="character" w:customStyle="1" w:styleId="af7">
    <w:name w:val="文末脚注文字列 (文字)"/>
    <w:link w:val="af6"/>
    <w:uiPriority w:val="99"/>
    <w:locked/>
    <w:rsid w:val="006D1C8F"/>
    <w:rPr>
      <w:rFonts w:cs="Times New Roman"/>
      <w:kern w:val="2"/>
      <w:sz w:val="24"/>
      <w:szCs w:val="24"/>
    </w:rPr>
  </w:style>
  <w:style w:type="character" w:styleId="af8">
    <w:name w:val="endnote reference"/>
    <w:uiPriority w:val="99"/>
    <w:rsid w:val="006D1C8F"/>
    <w:rPr>
      <w:rFonts w:cs="Times New Roman"/>
      <w:vertAlign w:val="superscript"/>
    </w:rPr>
  </w:style>
  <w:style w:type="paragraph" w:styleId="Web">
    <w:name w:val="Normal (Web)"/>
    <w:basedOn w:val="a"/>
    <w:uiPriority w:val="99"/>
    <w:rsid w:val="006D1C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f9">
    <w:name w:val="Table Grid"/>
    <w:basedOn w:val="a1"/>
    <w:uiPriority w:val="99"/>
    <w:locked/>
    <w:rsid w:val="006D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3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3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3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F7449-D9BB-41AE-98BC-143B3977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5710</Words>
  <Characters>32553</Characters>
  <Application>Microsoft Office Word</Application>
  <DocSecurity>0</DocSecurity>
  <Lines>271</Lines>
  <Paragraphs>76</Paragraphs>
  <ScaleCrop>false</ScaleCrop>
  <Company/>
  <LinksUpToDate>false</LinksUpToDate>
  <CharactersWithSpaces>38187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2014-09-08T01:31:00Z</dcterms:created>
  <dcterms:modified xsi:type="dcterms:W3CDTF">2014-09-08T01:31:00Z</dcterms:modified>
</cp:coreProperties>
</file>